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bCs/>
        </w:rPr>
        <w:id w:val="1399943943"/>
        <w:docPartObj>
          <w:docPartGallery w:val="Cover Pages"/>
          <w:docPartUnique/>
        </w:docPartObj>
      </w:sdtPr>
      <w:sdtEndPr>
        <w:rPr>
          <w:color w:val="DBE5F1" w:themeColor="accent1" w:themeTint="33"/>
          <w:sz w:val="56"/>
          <w:szCs w:val="56"/>
        </w:rPr>
      </w:sdtEndPr>
      <w:sdtContent>
        <w:tbl>
          <w:tblPr>
            <w:tblpPr w:leftFromText="187" w:rightFromText="187" w:horzAnchor="margin" w:tblpYSpec="bottom"/>
            <w:tblW w:w="3000" w:type="pct"/>
            <w:tblLook w:val="04A0" w:firstRow="1" w:lastRow="0" w:firstColumn="1" w:lastColumn="0" w:noHBand="0" w:noVBand="1"/>
          </w:tblPr>
          <w:tblGrid>
            <w:gridCol w:w="5572"/>
          </w:tblGrid>
          <w:tr w:rsidR="00FB5478">
            <w:tc>
              <w:tcPr>
                <w:tcW w:w="5746" w:type="dxa"/>
              </w:tcPr>
              <w:p w:rsidR="00FB5478" w:rsidRDefault="00FB5478" w:rsidP="00FB5478">
                <w:pPr>
                  <w:pStyle w:val="a3"/>
                  <w:ind w:firstLine="0"/>
                  <w:rPr>
                    <w:b/>
                    <w:bCs/>
                  </w:rPr>
                </w:pPr>
              </w:p>
            </w:tc>
          </w:tr>
        </w:tbl>
        <w:p w:rsidR="00FB5478" w:rsidRDefault="00FB5478">
          <w:r>
            <w:rPr>
              <w:noProof/>
              <w:lang w:eastAsia="el-GR"/>
            </w:rPr>
            <mc:AlternateContent>
              <mc:Choice Requires="wpg">
                <w:drawing>
                  <wp:anchor distT="0" distB="0" distL="114300" distR="114300" simplePos="0" relativeHeight="251661312" behindDoc="0" locked="0" layoutInCell="0" allowOverlap="1" wp14:anchorId="6AED50E6" wp14:editId="2D4588CF">
                    <wp:simplePos x="0" y="0"/>
                    <wp:positionH relativeFrom="page">
                      <wp:align>left</wp:align>
                    </wp:positionH>
                    <wp:positionV relativeFrom="page">
                      <wp:align>top</wp:align>
                    </wp:positionV>
                    <wp:extent cx="5650992" cy="4828032"/>
                    <wp:effectExtent l="0" t="0" r="44958" b="0"/>
                    <wp:wrapNone/>
                    <wp:docPr id="16" name="Ομάδα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992" cy="4828032"/>
                              <a:chOff x="15" y="15"/>
                              <a:chExt cx="8918" cy="7619"/>
                            </a:xfrm>
                          </wpg:grpSpPr>
                          <wps:wsp>
                            <wps:cNvPr id="17"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8" name="Oval 32"/>
                            <wps:cNvSpPr>
                              <a:spLocks noChangeArrowheads="1"/>
                            </wps:cNvSpPr>
                            <wps:spPr bwMode="auto">
                              <a:xfrm>
                                <a:off x="6717" y="5418"/>
                                <a:ext cx="2216" cy="2216"/>
                              </a:xfrm>
                              <a:prstGeom prst="ellipse">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29" o:spid="_x0000_s1026" style="position:absolute;margin-left:0;margin-top:0;width:444.95pt;height:380.15pt;z-index:251661312;mso-position-horizontal:lef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4YygQAALAMAAAOAAAAZHJzL2Uyb0RvYy54bWzUV1Fu4zYQ/S/QOxD6VyzJkmwZcRa2ZW8L&#10;pE2wmx6ApiiJqEyqJG05LXqWXqA/BfrZM+RMHZKS46S7bTZbFOiPQ4rD4eObmcfJ5ZvjrkEHKhUT&#10;fO6FF4GHKCeiYLyae9/dbfyph5TGvMCN4HTu3VPlvbn68ovLrp3RSNSiKahE4ISrWdfOvVrrdjYa&#10;KVLTHVYXoqUcFkshd1jDVFajQuIOvO+aURQE6agTsmilIFQp+Jq7Re/K+i9LSvRNWSqqUTP3AJu2&#10;v9L+bs3v6OoSzyqJ25qRHgZ+BYodZhwOPbnKscZoL9lfXO0YkUKJUl8QsRuJsmSE2jvAbcLg2W3e&#10;SrFv7V2qWVe1J5qA2mc8vdot+fZwKxErIHaphzjeQYwefnn44+HXh98ffkNRZhjq2moGhm9l+769&#10;le6aMLwW5HsFy6Pn62ZeOWO07b4RBTjFey0sQ8dS7owLuDs62kDcnwJBjxoR+JikSZBlkYcIrMXT&#10;aBqMIxcqUkM8zb4w8RAswh8bQlKv+73TLIScMxsnaWjhj/DMHWqB9sDMrSDl1COr6vNYfV/jltpg&#10;KUPWwOpkYHUBBFgbNLZpZ44HuxV3jJIj7xlFXKxqzCtqre/uW2AvNLcE+GdbzERBOP6R4WdMDRxP&#10;krAneDKeptb/wBOetVLpt1TskBnMPaUlZlWtV4JzKCkhQxtKfLhW2gB73GAiy8WGNY0NS8NRN/ey&#10;JErsBiUaVphFY6ZktV01Eh0w1OZistzk6x7FEzOoAV5YZzXFxbofa8waN4bDG278wcUATj9yxfdT&#10;FmTr6Xoa+3GUrv04yHN/sVnFfroJJ0k+zlerPPzZQAvjWc2KgnKDbhCCMH5ZSvSS5Er4JAUnGkZP&#10;vVu+AOxTpMk4jYMsSv3FIp/4cZxP/eUSRqvVOovHYRon69WAVNW4EN3NVpG9pMXno3UhcDlmeRwg&#10;Wj5t2plMcyWzFcX9rRzSEQrov6okqGqnTzeQMcgJQl8Rgywpp0mnClpIKTqTNlDbT0rIbXhxCaWT&#10;EOoYJCWJQVxsMg5lFEVGOI3c2JHh5aNlRJuGtcqIBJ59pHbgKToVSKX6fK4UagVcIXBFZN5Geqoc&#10;TAjl2hWkZly7YKZpEPSvm8IaJLiPsflsvwNK+8gaRxZzpQys4ajE2pkvJyvn4cPHxTFscMS86rjQ&#10;HPcJ14vGrzkP7nzitMW6RuZn7hEmSeOiUkL134l3oHGmVehRIegX+qELr9nmODuLloIw0HFhKCPw&#10;jErca2cLzVELDtmBfkWlYGR91BICeE1LvcEEmhbHW2ME9h2rkGTwvutO3GoPFQzO1jbsUkATgwEV&#10;tDHQS9m/kh7mng3pENPBi4V3Bkm1DtqWHmhzZ0Q5zALDIQIChqETe8m2DdUOlDVf/q05ljqnRBh7&#10;k1P9OR8U4zCKg2WU+Zt0ChK3iRM/mwRTPwizZZYGcRbnm0HinBhfM07/BXl72RNkU3Dg8ROfoNPz&#10;YRBbIv7vAo8g32yOQXMPg1rIHz3UQaMM3cAPeywpZOHXHEQpC+PYdNZ2EieTCCbyfGV7voI5AVcm&#10;p5EbrjTMYMu+hbyv4SSnZFyYfqlktr0wOu2eHaDWTOyrY7s5aIst3X0Lb/ru87m1f/xH4+pPAAAA&#10;//8DAFBLAwQUAAYACAAAACEAHc4hi90AAAAFAQAADwAAAGRycy9kb3ducmV2LnhtbEyPQWvCQBCF&#10;7wX/wzKF3uomSm1MsxGR6kkK1ULpbcyOSTA7G7JrEv99t720l4HHe7z3TbYaTSN66lxtWUE8jUAQ&#10;F1bXXCr4OG4fExDOI2tsLJOCGzlY5ZO7DFNtB36n/uBLEUrYpaig8r5NpXRFRQbd1LbEwTvbzqAP&#10;siul7nAI5aaRsyhaSIM1h4UKW9pUVFwOV6NgN+Cwnsev/f5y3ty+jk9vn/uYlHq4H9cvIDyN/i8M&#10;P/gBHfLAdLJX1k40CsIj/vcGL0mWSxAnBc+LaA4yz+R/+vwbAAD//wMAUEsBAi0AFAAGAAgAAAAh&#10;ALaDOJL+AAAA4QEAABMAAAAAAAAAAAAAAAAAAAAAAFtDb250ZW50X1R5cGVzXS54bWxQSwECLQAU&#10;AAYACAAAACEAOP0h/9YAAACUAQAACwAAAAAAAAAAAAAAAAAvAQAAX3JlbHMvLnJlbHNQSwECLQAU&#10;AAYACAAAACEAKZreGMoEAACwDAAADgAAAAAAAAAAAAAAAAAuAgAAZHJzL2Uyb0RvYy54bWxQSwEC&#10;LQAUAAYACAAAACEAHc4hi90AAAAFAQAADwAAAAAAAAAAAAAAAAAkBwAAZHJzL2Rvd25yZXYueG1s&#10;UEsFBgAAAAAEAAQA8wAAAC4IA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MqvcQAAADbAAAADwAAAGRycy9kb3ducmV2LnhtbESPzWrDMBCE74W8g9hALqGWG0rTupZD&#10;CARyqcFJHmCx1j/YWjmW6jhvXxUKve0y883OprvZ9GKi0bWWFbxEMQji0uqWawXXy/H5HYTzyBp7&#10;y6TgQQ522eIpxUTbOxc0nX0tQgi7BBU03g+JlK5syKCL7EActMqOBn1Yx1rqEe8h3PRyE8dv0mDL&#10;4UKDAx0aKrvztwk1Kulu627Ivyr6KOopr/rXtVRqtZz3nyA8zf7f/EefdOC28PtLGE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Uyq9xAAAANsAAAAPAAAAAAAAAAAA&#10;AAAAAKECAABkcnMvZG93bnJldi54bWxQSwUGAAAAAAQABAD5AAAAkg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JIQMYA&#10;AADbAAAADwAAAGRycy9kb3ducmV2LnhtbESPT2vCQBDF7wW/wzJCL0U3FSuSuooItS2e/HNob0N2&#10;mkSzsyG7xu237xwK3mZ4b977zWKVXKN66kLt2cDzOANFXHhbc2ngdHwbzUGFiGyx8UwGfinAajl4&#10;WGBu/Y331B9iqSSEQ44GqhjbXOtQVOQwjH1LLNqP7xxGWbtS2w5vEu4aPcmymXZYszRU2NKmouJy&#10;uDoD07DdfX6/8Pv0SV/debdP8/4rGfM4TOtXUJFSvJv/rz+s4Aus/CID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oJIQMYAAADbAAAADwAAAAAAAAAAAAAAAACYAgAAZHJz&#10;L2Rvd25yZXYueG1sUEsFBgAAAAAEAAQA9QAAAIsDAAAAAA==&#10;" fillcolor="#8aabd3 [2132]" stroked="f">
                      <v:fill color2="#d6e2f0 [756]" focusposition=",1" focussize="" colors="0 #9ab5e4;.5 #c2d1ed;1 #e1e8f5" focus="100%" type="gradientRadial"/>
                    </v:oval>
                    <w10:wrap anchorx="page" anchory="page"/>
                  </v:group>
                </w:pict>
              </mc:Fallback>
            </mc:AlternateContent>
          </w:r>
          <w:r>
            <w:rPr>
              <w:noProof/>
              <w:lang w:eastAsia="el-GR"/>
            </w:rPr>
            <mc:AlternateContent>
              <mc:Choice Requires="wpg">
                <w:drawing>
                  <wp:anchor distT="0" distB="0" distL="114300" distR="114300" simplePos="0" relativeHeight="251660288" behindDoc="0" locked="0" layoutInCell="0" allowOverlap="1" wp14:anchorId="5F9E2D69" wp14:editId="52410889">
                    <wp:simplePos x="0" y="0"/>
                    <mc:AlternateContent>
                      <mc:Choice Requires="wp14">
                        <wp:positionH relativeFrom="margin">
                          <wp14:pctPosHOffset>25000</wp14:pctPosHOffset>
                        </wp:positionH>
                      </mc:Choice>
                      <mc:Fallback>
                        <wp:positionH relativeFrom="page">
                          <wp:posOffset>2339975</wp:posOffset>
                        </wp:positionH>
                      </mc:Fallback>
                    </mc:AlternateContent>
                    <wp:positionV relativeFrom="page">
                      <wp:align>top</wp:align>
                    </wp:positionV>
                    <wp:extent cx="3648456" cy="2880360"/>
                    <wp:effectExtent l="0" t="0" r="85344" b="0"/>
                    <wp:wrapNone/>
                    <wp:docPr id="4" name="Ομάδα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456" cy="2880360"/>
                              <a:chOff x="4136" y="15"/>
                              <a:chExt cx="5762" cy="4545"/>
                            </a:xfrm>
                          </wpg:grpSpPr>
                          <wps:wsp>
                            <wps:cNvPr id="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6" name="Oval 26"/>
                            <wps:cNvSpPr>
                              <a:spLocks noChangeArrowheads="1"/>
                            </wps:cNvSpPr>
                            <wps:spPr bwMode="auto">
                              <a:xfrm>
                                <a:off x="5782" y="444"/>
                                <a:ext cx="4116" cy="4116"/>
                              </a:xfrm>
                              <a:prstGeom prst="ellipse">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chemeClr val="accent1"/>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24" o:spid="_x0000_s1026" style="position:absolute;margin-left:0;margin-top:0;width:287.3pt;height:226.8pt;z-index:251660288;mso-left-percent:250;mso-position-horizontal-relative:margin;mso-position-vertical:top;mso-position-vertical-relative:page;mso-left-percent:250"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Sml9QQAAPoMAAAOAAAAZHJzL2Uyb0RvYy54bWzUV0tu5DYQ3QfIHQjte1pSU+oP3B7Y/ZkE&#10;cGJjxkHWbIqSiKhJhWS77QQ5Sy6QTYAscwafKVWkJH9mgpl4ggDZCPwUi1Wvqh5LJ69v9w25EcZK&#10;rZZR8iqOiFBcF1JVy+i76+1oFhHrmCpYo5VYRnfCRq9Pv/zi5NguRKpr3RTCEFCi7OLYLqPauXYx&#10;Hlteiz2zr3QrFGyW2uyZg6mpxoVhR9C+b8ZpHOfjozZFazQX1sLqOmxGp15/WQruLsvSCkeaZQS2&#10;Of81/rvD7/j0hC0qw9pa8s4M9gIr9kwquHRQtWaOkYOR76naS2601aV7xfV+rMtScuF9AG+S+Jk3&#10;b4w+tN6XanGs2gEmgPYZTi9Wy7+9uTJEFsuIRkSxPYTo/tf7P+9/u//j/neSUgTo2FYLkHtj2nft&#10;lQlewvBC8x8sbI+f7+O8CsJkd/xGF6CUHZz2AN2WZo8qwHVy6+NwN8RB3DrCYXGS0xnN8ohw2Etn&#10;s3iSd5HiNYQTz9FkAvuwnWQhhrzedKezaZ6GozSjfnfMFuFab2pnGvoFOWcfYLWfB+u7mrXCR8si&#10;XB2sWQ/rGSDgRUjqjcLbQWylAqT8VnWQEqVXNVOV8NLXdy3Al6CTYP2jIzixEI+PQvweVAPMcQbV&#10;iRhPZtlToNiiNda9EXpPcLCMrDNMVrVbaaWgqLRJfDTZzYV1aNrDAQyu0lvZNLDOFo0ix2U0z8Bp&#10;nFrdyAI3/cRUu1VjyA2D6jybnm/XG+/nMzGoAlV4ZbVgxaYbOyabMIbLG4X6wDEwpxuF8vt5Hs83&#10;s82Mjmiab0Y0Xq9HZ9sVHeXbZJqtJ+vVap38gqYldFHLohAKreupIKGflhMdKYUiHshggGH8VLvH&#10;C4x9amkGaR/P03x0draejihdz0bn5zBarTZzOklymm1WvaW2ZoU+Xu4sPxhRfL61IQQhyzyOvYke&#10;T594mGuhZna6uLsyfUJCBf1HpQQFHxjqEhKGpDnmSlcSPTHZwEpDCZ0Zo4+YNVDbT2ooHPjkGsqm&#10;M+AUqBRKPSV6jDxX0STpiMqPEJWebR5qoisi0TSytcgRbPE3lQNPkS8PUoLoMlLwaEbEaPe9dLXn&#10;A/QDz1e2S/XKklaDe7Ff9g+nGIqKcS6UCyecVC7EOc/juCNUyxwQdBd+XPbr4MKgyDtU2XBnuCrz&#10;crgySAUNH76OUjiAwQL5l1yX4HX/wL108pL7wOcB05a5muBnGXFpeBNCVgIxXOu3QH/YR3RWEWgm&#10;umGIPR5DV51shJcFbhv1wtBz9OMg3cc7gCmUmBQ45PASG9alTQvtVQu3yhvxlTBacnjpjNiLC1G6&#10;LePQ9gRwGyTot7IiRkKH4I76ykWkkGCgQwEf1OEG24abduJGNNfI0RMgRICZgNP9MHC/kbtGeBVs&#10;4cXPUTxHlD8kzoxbC66DTVwrpw8GEjJ4CG3d+9kZjHssirZ2Bn6Q1JOUxufpfLTNZ0CVW5qN5tN4&#10;NoqT+fk8j+mcrrc9VQZSv5BK/As0+WlPmc/XoZAev3gff8qGZwgt7lkYsQMcuiftf/ZQIH35Rg9+&#10;E2BQa/NTRI7QckNX8eOBGSC45msFDDZPKMUe3U9oNk1hYh7v7B7vMMVBFeY2CcOVgxkcObSQ/zVW&#10;qGdEpbHzKqVvU5Dww/MF0OLEv16+LYQGO1Bd+BnADv7x3Ms//LKc/gUAAP//AwBQSwMEFAAGAAgA&#10;AAAhAMVKufncAAAABQEAAA8AAABkcnMvZG93bnJldi54bWxMj8FOwzAQRO9I/IO1SFwQdUrbACFO&#10;VSqoBLcUPmATb+Oo8TqK3Tb8fU0vcFlpNKOZt/lytJ040uBbxwqmkwQEce10y42C76/3+ycQPiBr&#10;7ByTgh/ysCyur3LMtDtxScdtaEQsYZ+hAhNCn0npa0MW/cT1xNHbucFiiHJopB7wFMttJx+SJJUW&#10;W44LBntaG6r324NVkNJm7avyLTzfzXBXfpTNp3ldKXV7M65eQAQaw18YfvEjOhSRqXIH1l50CuIj&#10;4XKjt3icpyAqBfPFLAVZ5PI/fXEGAAD//wMAUEsBAi0AFAAGAAgAAAAhALaDOJL+AAAA4QEAABMA&#10;AAAAAAAAAAAAAAAAAAAAAFtDb250ZW50X1R5cGVzXS54bWxQSwECLQAUAAYACAAAACEAOP0h/9YA&#10;AACUAQAACwAAAAAAAAAAAAAAAAAvAQAAX3JlbHMvLnJlbHNQSwECLQAUAAYACAAAACEAa00ppfUE&#10;AAD6DAAADgAAAAAAAAAAAAAAAAAuAgAAZHJzL2Uyb0RvYy54bWxQSwECLQAUAAYACAAAACEAxUq5&#10;+dwAAAAFAQAADwAAAAAAAAAAAAAAAABPBwAAZHJzL2Rvd25yZXYueG1sUEsFBgAAAAAEAAQA8wAA&#10;AFgIA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78MA&#10;AADaAAAADwAAAGRycy9kb3ducmV2LnhtbESPUWvCMBSF34X9h3AHvsiaTEaRzlRkMFAQpnU/4NLc&#10;td2amy6J2v37RRB8PJxzvsNZrkbbizP50DnW8JwpEMS1Mx03Gj6P708LECEiG+wdk4Y/CrAqHyZL&#10;LIy78IHOVWxEgnAoUEMb41BIGeqWLIbMDcTJ+3LeYkzSN9J4vCS47eVcqVxa7DgttDjQW0v1T3Wy&#10;GtbH2Qvl+wOq7/FX8c5vT/Fjq/X0cVy/gog0xnv41t4YDTlcr6Qb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F78MAAADaAAAADwAAAAAAAAAAAAAAAACYAgAAZHJzL2Rv&#10;d25yZXYueG1sUEsFBgAAAAAEAAQA9QAAAIgDAAAAAA==&#10;" fillcolor="#8aabd3 [2132]" stroked="f">
                      <v:fill color2="#d6e2f0 [756]" rotate="t" focusposition=",1" focussize="" colors="0 #9ab5e4;.5 #c2d1ed;1 #e1e8f5" focus="100%" type="gradientRadial"/>
                    </v:oval>
                    <w10:wrap anchorx="margin" anchory="page"/>
                  </v:group>
                </w:pict>
              </mc:Fallback>
            </mc:AlternateContent>
          </w:r>
        </w:p>
        <w:p w:rsidR="00FB5478" w:rsidRDefault="00FB5478">
          <w:r>
            <w:rPr>
              <w:noProof/>
              <w:lang w:eastAsia="el-GR"/>
            </w:rPr>
            <mc:AlternateContent>
              <mc:Choice Requires="wpg">
                <w:drawing>
                  <wp:anchor distT="0" distB="0" distL="114300" distR="114300" simplePos="0" relativeHeight="251662336" behindDoc="0" locked="0" layoutInCell="1" allowOverlap="1" wp14:anchorId="23F13F1F" wp14:editId="790F4972">
                    <wp:simplePos x="0" y="0"/>
                    <mc:AlternateContent>
                      <mc:Choice Requires="wp14">
                        <wp:positionH relativeFrom="margin">
                          <wp14:pctPosHOffset>63000</wp14:pctPosHOffset>
                        </wp:positionH>
                      </mc:Choice>
                      <mc:Fallback>
                        <wp:positionH relativeFrom="page">
                          <wp:posOffset>4528820</wp:posOffset>
                        </wp:positionH>
                      </mc:Fallback>
                    </mc:AlternateContent>
                    <wp:positionV relativeFrom="page">
                      <wp:align>bottom</wp:align>
                    </wp:positionV>
                    <wp:extent cx="3831336" cy="9208008"/>
                    <wp:effectExtent l="114300" t="0" r="0" b="0"/>
                    <wp:wrapNone/>
                    <wp:docPr id="19" name="Ομάδα 12"/>
                    <wp:cNvGraphicFramePr/>
                    <a:graphic xmlns:a="http://schemas.openxmlformats.org/drawingml/2006/main">
                      <a:graphicData uri="http://schemas.microsoft.com/office/word/2010/wordprocessingGroup">
                        <wpg:wgp>
                          <wpg:cNvGrpSpPr/>
                          <wpg:grpSpPr>
                            <a:xfrm>
                              <a:off x="0" y="0"/>
                              <a:ext cx="3831336" cy="9208008"/>
                              <a:chOff x="117230" y="0"/>
                              <a:chExt cx="3833446" cy="9205546"/>
                            </a:xfrm>
                          </wpg:grpSpPr>
                          <wps:wsp>
                            <wps:cNvPr id="20"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21" name="Oval 15"/>
                            <wps:cNvSpPr/>
                            <wps:spPr>
                              <a:xfrm>
                                <a:off x="117230" y="5372100"/>
                                <a:ext cx="3833446" cy="3833446"/>
                              </a:xfrm>
                              <a:prstGeom prst="ellipse">
                                <a:avLst/>
                              </a:prstGeom>
                              <a:gradFill flip="none" rotWithShape="1">
                                <a:gsLst>
                                  <a:gs pos="0">
                                    <a:schemeClr val="tx2">
                                      <a:lumMod val="40000"/>
                                      <a:lumOff val="60000"/>
                                      <a:tint val="66000"/>
                                      <a:satMod val="160000"/>
                                    </a:schemeClr>
                                  </a:gs>
                                  <a:gs pos="50000">
                                    <a:schemeClr val="tx2">
                                      <a:lumMod val="40000"/>
                                      <a:lumOff val="60000"/>
                                      <a:tint val="44500"/>
                                      <a:satMod val="160000"/>
                                    </a:schemeClr>
                                  </a:gs>
                                  <a:gs pos="100000">
                                    <a:schemeClr val="tx2">
                                      <a:lumMod val="40000"/>
                                      <a:lumOff val="60000"/>
                                      <a:tint val="23500"/>
                                      <a:satMod val="160000"/>
                                    </a:schemeClr>
                                  </a:gs>
                                </a:gsLst>
                                <a:path path="circle">
                                  <a:fillToRect l="50000" t="50000" r="50000" b="50000"/>
                                </a:path>
                                <a:tileRect/>
                              </a:gradFill>
                              <a:ln>
                                <a:noFill/>
                              </a:ln>
                              <a:scene3d>
                                <a:camera prst="perspectiveContrastingRightFacing"/>
                                <a:lightRig rig="twoPt" dir="t">
                                  <a:rot lat="0" lon="0" rev="4200000"/>
                                </a:lightRig>
                              </a:scene3d>
                              <a:sp3d>
                                <a:bevelT w="571500" h="571500" prst="riblet"/>
                                <a:bevelB w="571500" h="5715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Ομάδα 12" o:spid="_x0000_s1026" style="position:absolute;margin-left:0;margin-top:0;width:301.7pt;height:725.05pt;z-index:251662336;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a1awUAAHcNAAAOAAAAZHJzL2Uyb0RvYy54bWy0V9uO2zYQfS/QfyD07ti6+YZ4A68vaYFt&#10;dpFskWdaoi6oRKokfdkW/Zb+QF8K9LHfsN/UQ1KSvdstECTNi00Oh8PhmTnD0es3p7oiByZVKfjC&#10;81+NPMJ4ItKS5wvvx/vtYOoRpSlPaSU4W3gPTHlvrr795vWxmbNAFKJKmSQwwtX82Cy8QutmPhyq&#10;pGA1Va9EwzgWMyFrqjGV+TCV9AjrdTUMRqPx8Chk2kiRMKUgXbtF78razzKW6NssU0yTauHBN21/&#10;pf3dmd/h1Ws6zyVtijJp3aCf4UVNS45De1NrqinZy/JfpuoykUKJTL9KRD0UWVYmzN4Bt/FHz27z&#10;Vop9Y++Sz49508MEaJ/h9Nlmk3eHO0nKFLGbeYTTGjF6/P3x78c/Hv96/JP4gUHo2ORzKL6VzYfm&#10;TraC3M3MpU+ZrM0/rkNOFtuHHlt20iSBMJyGfhiOPZJgbRaMpqPR1KGfFAiR2ef7kyBEkM6bk2Jz&#10;3h5G0Xl7HGMCT4bd6UPjZO/TsUE6qTNi6ssQ+1DQhtlAKANEi1gAXx1iy70WVocARYuP1VvxO2lw&#10;SU78Q3Mjkp8U4WJVUJ4zq33/0ABu397DeAzTbouZKEBNdscfRAodigNsfhmoSVaVzXdm4wXowTSe&#10;xE/A65APJmEQjWKH/DicxNHI5n0PHZ03Uum3TNTEDBae0pKWeaFXgnMwSEh3Ej3cKO0w7zYYB7jY&#10;llUFOZ1XnBwR3TiIrWtKVGVqFs2akvluVUlyoKDicnK9XW/aAD5RQ8rz1BorGE037VjTsnJjeF1x&#10;Yw/XgzvtyHHt19lotpluptEgCsabQTRarwfL7SoajLf+JF6H69Vq7f9mXPOjeVGmKePGu473fvRp&#10;WdJWIMfYnvk9DMOn1m2OwtmnnsbhOBrNgvFguVxPBlG0ng6urzFarTazKPTHUbxZdZ6qgqbieLtT&#10;yV6y9Mu9dSFwaWdx7Fy0eIJILvkM79V8J9IHy3krB6ec+OuTy+/IdYuMIX58wau+CnWOdkWgL0EX&#10;pSQOJ4HvMt5etqtG53KC0mQnLrW7YtaleMsJVoF0yhQBOv8PIuAZsdlu+bnwOB48j0ihP5a6sHzv&#10;KJurNnNzRRqB2jRydDGPHus5ok+BFVf7GkXABQ3U7a4Csamblk7js1iXXLdCIzWogXtU9yb8XhlU&#10;su+sOdKmQK6McudUbI3a7f+vY1EE01/gGKJpbvYVPAvCz/EMOPYRbaguiPlZeEkpk8olTIYqcy/e&#10;o5aaPsQBa3qRdoR+pB2hJ3Ejl4vGkLmmLitmdjtpl2dmxdXCi9rTSlTCOAtTo5LgUZe0TeMGrVoD&#10;S+WBobqjziskTP7eVPstTTB0camMAFIiSzQb+ijutEfSEo5qizuymlQUN8CLg8bO/kt2WHgRmjIT&#10;HOdpZ8Zm14VLqnGu7diBVffmzYgnPi7uEeDWDd1bJMtdxbTzyqpff6K6yW57zLOCpvRDxRx071mG&#10;1gedhyNaTwbHH5oAQ+2ePlOCmRNfxqffYS9YcRg0lk24e9utgacU6mw7mFp9s5XZnrXf/GKWP93c&#10;77AnI6b95rrkQr5Ekwq3ak92+nDfVn0Hzbnsm+plY6uaZFuiN7hBvtxRiRYZsULbr2/xk1UCERTt&#10;CDEU8peX5EYfLyxWPXJEy41G4+c9lSiS1fccVXDmRxHMajuJ4onpr+Tlyu5yhe/rlQCb8E7AOzs0&#10;+rrqhpkU9Ud8HSzNqViiPMHZ4KWW3WSlMccSvi8StlzaMfpy0O4GHVvS1WuTifenj1Q2LYs03vN3&#10;ruOz+D57EJyuiQcXpjXMSsvcM64t3vY1BfK2u7cp1H6JmM+Hy7nVP38vXf0DAAD//wMAUEsDBBQA&#10;BgAIAAAAIQCMEjKR3gAAAAYBAAAPAAAAZHJzL2Rvd25yZXYueG1sTI9BS8NAEIXvgv9hGcGL2N1q&#10;LSVmU2KlghREa/E8zY5JcHc2ZLdt8u9dvejlwfAe732TLwdnxZH60HrWMJ0oEMSVNy3XGnbv6+sF&#10;iBCRDVrPpGGkAMvi/CzHzPgTv9FxG2uRSjhkqKGJscukDFVDDsPEd8TJ+/S9w5jOvpamx1Mqd1be&#10;KDWXDltOCw12tGqo+toenAa8Mgu3ebbl66MrVx+7l/HpYT1qfXkxlPcgIg3xLww/+AkdisS09wc2&#10;QVgN6ZH4q8mbq9sZiH0Kze7UFGSRy//4xTcAAAD//wMAUEsBAi0AFAAGAAgAAAAhALaDOJL+AAAA&#10;4QEAABMAAAAAAAAAAAAAAAAAAAAAAFtDb250ZW50X1R5cGVzXS54bWxQSwECLQAUAAYACAAAACEA&#10;OP0h/9YAAACUAQAACwAAAAAAAAAAAAAAAAAvAQAAX3JlbHMvLnJlbHNQSwECLQAUAAYACAAAACEA&#10;Yz32tWsFAAB3DQAADgAAAAAAAAAAAAAAAAAuAgAAZHJzL2Uyb0RvYy54bWxQSwECLQAUAAYACAAA&#10;ACEAjBIykd4AAAAGAQAADwAAAAAAAAAAAAAAAADFBwAAZHJzL2Rvd25yZXYueG1sUEsFBgAAAAAE&#10;AAQA8wAAANAIAAAAAA==&#10;">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CQLcEAAADbAAAADwAAAGRycy9kb3ducmV2LnhtbERPy2rCQBTdF/yH4Qrd1Um0SEkdpYgB&#10;60a0btxdM7dJaOZOmBnz+HtnUXB5OO/VZjCN6Mj52rKCdJaAIC6srrlUcPnJ3z5A+ICssbFMCkby&#10;sFlPXlaYadvzibpzKEUMYZ+hgiqENpPSFxUZ9DPbEkfu1zqDIUJXSu2wj+GmkfMkWUqDNceGClva&#10;VlT8ne9Gwe7wvvxe1Gl+vBl3dOnY3rbyqtTrdPj6BBFoCE/xv3uvFczj+vgl/gC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AJAtwQAAANsAAAAPAAAAAAAAAAAAAAAA&#10;AKECAABkcnMvZG93bnJldi54bWxQSwUGAAAAAAQABAD5AAAAjwMAAAAA&#10;" strokecolor="#a7bfde"/>
                    <v:oval id="Oval 15" o:spid="_x0000_s1028" style="position:absolute;left:1172;top:53721;width:38334;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2Qf8UA&#10;AADbAAAADwAAAGRycy9kb3ducmV2LnhtbESPQWsCMRSE74X+h/CE3mqih2K3RqnFQnvw4KrF4yN5&#10;7i7dvKyb1F399UYoeBxm5htmOu9dLU7UhsqzhtFQgSA23lZcaNhuPp8nIEJEtlh7Jg1nCjCfPT5M&#10;MbO+4zWd8liIBOGQoYYyxiaTMpiSHIahb4iTd/Ctw5hkW0jbYpfgrpZjpV6kw4rTQokNfZRkfvM/&#10;p6FY5K8/arnvjpfVbqPMd1Crzmj9NOjf30BE6uM9/N/+shrGI7h9ST9A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ZB/xQAAANsAAAAPAAAAAAAAAAAAAAAAAJgCAABkcnMv&#10;ZG93bnJldi54bWxQSwUGAAAAAAQABAD1AAAAigMAAAAA&#10;" fillcolor="#8db3e2 [1311]" stroked="f" strokeweight="2pt">
                      <v:fill color2="#8db3e2 [1311]" rotate="t" focusposition=".5,.5" focussize="" colors="0 #b0cffb;.5 #cee0fc;1 #e6effd" focus="100%" type="gradientRadial"/>
                    </v:oval>
                    <w10:wrap anchorx="margin" anchory="page"/>
                  </v:group>
                </w:pict>
              </mc:Fallback>
            </mc:AlternateContent>
          </w:r>
        </w:p>
        <w:tbl>
          <w:tblPr>
            <w:tblpPr w:leftFromText="187" w:rightFromText="187" w:horzAnchor="margin" w:tblpYSpec="bottom"/>
            <w:tblW w:w="3000" w:type="pct"/>
            <w:tblLook w:val="04A0" w:firstRow="1" w:lastRow="0" w:firstColumn="1" w:lastColumn="0" w:noHBand="0" w:noVBand="1"/>
          </w:tblPr>
          <w:tblGrid>
            <w:gridCol w:w="5572"/>
          </w:tblGrid>
          <w:tr w:rsidR="00FB5478" w:rsidTr="00FB5478">
            <w:tc>
              <w:tcPr>
                <w:tcW w:w="5572" w:type="dxa"/>
              </w:tcPr>
              <w:p w:rsidR="00FB5478" w:rsidRDefault="006F78B1">
                <w:pPr>
                  <w:pStyle w:val="a3"/>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Τίτλος"/>
                    <w:id w:val="703864190"/>
                    <w:placeholder>
                      <w:docPart w:val="6924091ED72B41BD96CDD2B5DDCCC777"/>
                    </w:placeholder>
                    <w:dataBinding w:prefixMappings="xmlns:ns0='http://schemas.openxmlformats.org/package/2006/metadata/core-properties' xmlns:ns1='http://purl.org/dc/elements/1.1/'" w:xpath="/ns0:coreProperties[1]/ns1:title[1]" w:storeItemID="{6C3C8BC8-F283-45AE-878A-BAB7291924A1}"/>
                    <w:text/>
                  </w:sdtPr>
                  <w:sdtEndPr/>
                  <w:sdtContent>
                    <w:r w:rsidR="00FB5478">
                      <w:rPr>
                        <w:rFonts w:asciiTheme="majorHAnsi" w:eastAsiaTheme="majorEastAsia" w:hAnsiTheme="majorHAnsi" w:cstheme="majorBidi"/>
                        <w:b/>
                        <w:bCs/>
                        <w:color w:val="365F91" w:themeColor="accent1" w:themeShade="BF"/>
                        <w:sz w:val="48"/>
                        <w:szCs w:val="48"/>
                      </w:rPr>
                      <w:t>ΕΡΓΑΣΙΑ ΠΛΗΡΟΦΟΡΙΚΗΣ</w:t>
                    </w:r>
                  </w:sdtContent>
                </w:sdt>
              </w:p>
            </w:tc>
          </w:tr>
          <w:tr w:rsidR="00FB5478" w:rsidTr="00FB5478">
            <w:tc>
              <w:tcPr>
                <w:tcW w:w="5572" w:type="dxa"/>
              </w:tcPr>
              <w:p w:rsidR="00FB5478" w:rsidRDefault="00FB5478">
                <w:pPr>
                  <w:pStyle w:val="a3"/>
                </w:pPr>
              </w:p>
            </w:tc>
          </w:tr>
          <w:tr w:rsidR="00FB5478" w:rsidTr="00FB5478">
            <w:sdt>
              <w:sdtPr>
                <w:rPr>
                  <w:b/>
                  <w:bCs/>
                </w:rPr>
                <w:alias w:val="Συντάκτης"/>
                <w:id w:val="703864205"/>
                <w:placeholder>
                  <w:docPart w:val="D08D80BAC5D0406C90288A3AC235FBB4"/>
                </w:placeholder>
                <w:dataBinding w:prefixMappings="xmlns:ns0='http://schemas.openxmlformats.org/package/2006/metadata/core-properties' xmlns:ns1='http://purl.org/dc/elements/1.1/'" w:xpath="/ns0:coreProperties[1]/ns1:creator[1]" w:storeItemID="{6C3C8BC8-F283-45AE-878A-BAB7291924A1}"/>
                <w:text/>
              </w:sdtPr>
              <w:sdtEndPr/>
              <w:sdtContent>
                <w:tc>
                  <w:tcPr>
                    <w:tcW w:w="5572" w:type="dxa"/>
                  </w:tcPr>
                  <w:p w:rsidR="00FB5478" w:rsidRDefault="00FB5478" w:rsidP="00FB5478">
                    <w:pPr>
                      <w:pStyle w:val="a3"/>
                      <w:ind w:firstLine="0"/>
                      <w:rPr>
                        <w:b/>
                        <w:bCs/>
                      </w:rPr>
                    </w:pPr>
                    <w:r>
                      <w:rPr>
                        <w:b/>
                        <w:bCs/>
                      </w:rPr>
                      <w:t>ΜΙΝΤΗΣ ΕΥΑΓΓΕΛΟΣ</w:t>
                    </w:r>
                  </w:p>
                </w:tc>
              </w:sdtContent>
            </w:sdt>
          </w:tr>
          <w:tr w:rsidR="00FB5478" w:rsidTr="00FB5478">
            <w:sdt>
              <w:sdtPr>
                <w:rPr>
                  <w:b/>
                  <w:bCs/>
                </w:rPr>
                <w:alias w:val="Ημερομηνία"/>
                <w:id w:val="703864210"/>
                <w:placeholder>
                  <w:docPart w:val="5DD96295A1224CCDB78CFC720C79E93D"/>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EndPr/>
              <w:sdtContent>
                <w:tc>
                  <w:tcPr>
                    <w:tcW w:w="5572" w:type="dxa"/>
                  </w:tcPr>
                  <w:p w:rsidR="00FB5478" w:rsidRDefault="00FB5478" w:rsidP="00FB5478">
                    <w:pPr>
                      <w:pStyle w:val="a3"/>
                      <w:ind w:firstLine="0"/>
                      <w:rPr>
                        <w:b/>
                        <w:bCs/>
                      </w:rPr>
                    </w:pPr>
                    <w:r>
                      <w:rPr>
                        <w:b/>
                        <w:bCs/>
                      </w:rPr>
                      <w:t>26/3/2018</w:t>
                    </w:r>
                  </w:p>
                </w:tc>
              </w:sdtContent>
            </w:sdt>
          </w:tr>
          <w:tr w:rsidR="00FB5478" w:rsidTr="00FB5478">
            <w:tc>
              <w:tcPr>
                <w:tcW w:w="5572" w:type="dxa"/>
              </w:tcPr>
              <w:p w:rsidR="00FB5478" w:rsidRDefault="00FB5478">
                <w:pPr>
                  <w:pStyle w:val="a3"/>
                  <w:rPr>
                    <w:b/>
                    <w:bCs/>
                  </w:rPr>
                </w:pPr>
              </w:p>
            </w:tc>
          </w:tr>
        </w:tbl>
        <w:p w:rsidR="00FB5478" w:rsidRDefault="00FB5478">
          <w:pPr>
            <w:rPr>
              <w:rFonts w:asciiTheme="majorHAnsi" w:eastAsiaTheme="majorEastAsia" w:hAnsiTheme="majorHAnsi" w:cstheme="majorBidi"/>
              <w:color w:val="DBE5F1" w:themeColor="accent1" w:themeTint="33"/>
              <w:sz w:val="56"/>
              <w:szCs w:val="56"/>
            </w:rPr>
          </w:pPr>
          <w:r>
            <w:rPr>
              <w:b/>
              <w:bCs/>
              <w:color w:val="DBE5F1" w:themeColor="accent1" w:themeTint="33"/>
              <w:sz w:val="56"/>
              <w:szCs w:val="56"/>
            </w:rPr>
            <w:br w:type="page"/>
          </w:r>
        </w:p>
      </w:sdtContent>
    </w:sdt>
    <w:sdt>
      <w:sdtPr>
        <w:rPr>
          <w:rFonts w:asciiTheme="minorHAnsi" w:eastAsiaTheme="minorHAnsi" w:hAnsiTheme="minorHAnsi" w:cstheme="minorBidi"/>
          <w:b w:val="0"/>
          <w:bCs w:val="0"/>
          <w:color w:val="auto"/>
          <w:sz w:val="22"/>
          <w:szCs w:val="22"/>
        </w:rPr>
        <w:id w:val="-307252938"/>
        <w:docPartObj>
          <w:docPartGallery w:val="Table of Contents"/>
          <w:docPartUnique/>
        </w:docPartObj>
      </w:sdtPr>
      <w:sdtEndPr/>
      <w:sdtContent>
        <w:p w:rsidR="001B0107" w:rsidRDefault="001B0107" w:rsidP="006354ED">
          <w:pPr>
            <w:pStyle w:val="a8"/>
          </w:pPr>
          <w:r>
            <w:t>Περιεχόμενα</w:t>
          </w:r>
        </w:p>
        <w:p w:rsidR="001B0107" w:rsidRDefault="001B0107" w:rsidP="006354ED">
          <w:pPr>
            <w:pStyle w:val="10"/>
            <w:tabs>
              <w:tab w:val="right" w:leader="dot" w:pos="9060"/>
            </w:tabs>
            <w:rPr>
              <w:noProof/>
            </w:rPr>
          </w:pPr>
          <w:r>
            <w:fldChar w:fldCharType="begin"/>
          </w:r>
          <w:r>
            <w:instrText xml:space="preserve"> TOC \o "1-3" \h \z \u </w:instrText>
          </w:r>
          <w:r>
            <w:fldChar w:fldCharType="separate"/>
          </w:r>
          <w:hyperlink w:anchor="_Toc509843450" w:history="1">
            <w:r w:rsidRPr="00AE3534">
              <w:rPr>
                <w:rStyle w:val="-"/>
                <w:noProof/>
                <w:shd w:val="clear" w:color="auto" w:fill="FFFFFF"/>
                <w:lang w:val="en-US"/>
              </w:rPr>
              <w:t>ECOLOGY</w:t>
            </w:r>
            <w:r>
              <w:rPr>
                <w:noProof/>
                <w:webHidden/>
              </w:rPr>
              <w:tab/>
            </w:r>
            <w:r>
              <w:rPr>
                <w:noProof/>
                <w:webHidden/>
              </w:rPr>
              <w:fldChar w:fldCharType="begin"/>
            </w:r>
            <w:r>
              <w:rPr>
                <w:noProof/>
                <w:webHidden/>
              </w:rPr>
              <w:instrText xml:space="preserve"> PAGEREF _Toc509843450 \h </w:instrText>
            </w:r>
            <w:r>
              <w:rPr>
                <w:noProof/>
                <w:webHidden/>
              </w:rPr>
            </w:r>
            <w:r>
              <w:rPr>
                <w:noProof/>
                <w:webHidden/>
              </w:rPr>
              <w:fldChar w:fldCharType="separate"/>
            </w:r>
            <w:r>
              <w:rPr>
                <w:noProof/>
                <w:webHidden/>
              </w:rPr>
              <w:t>2</w:t>
            </w:r>
            <w:r>
              <w:rPr>
                <w:noProof/>
                <w:webHidden/>
              </w:rPr>
              <w:fldChar w:fldCharType="end"/>
            </w:r>
          </w:hyperlink>
        </w:p>
        <w:p w:rsidR="001B0107" w:rsidRDefault="006F78B1" w:rsidP="006354ED">
          <w:pPr>
            <w:pStyle w:val="20"/>
            <w:tabs>
              <w:tab w:val="right" w:leader="dot" w:pos="9060"/>
            </w:tabs>
            <w:rPr>
              <w:noProof/>
            </w:rPr>
          </w:pPr>
          <w:hyperlink w:anchor="_Toc509843451" w:history="1">
            <w:r w:rsidR="001B0107" w:rsidRPr="00AE3534">
              <w:rPr>
                <w:rStyle w:val="-"/>
                <w:noProof/>
                <w:lang w:val="en-US"/>
              </w:rPr>
              <w:t>HABITAT</w:t>
            </w:r>
            <w:r w:rsidR="001B0107">
              <w:rPr>
                <w:noProof/>
                <w:webHidden/>
              </w:rPr>
              <w:tab/>
            </w:r>
            <w:r w:rsidR="001B0107">
              <w:rPr>
                <w:noProof/>
                <w:webHidden/>
              </w:rPr>
              <w:fldChar w:fldCharType="begin"/>
            </w:r>
            <w:r w:rsidR="001B0107">
              <w:rPr>
                <w:noProof/>
                <w:webHidden/>
              </w:rPr>
              <w:instrText xml:space="preserve"> PAGEREF _Toc509843451 \h </w:instrText>
            </w:r>
            <w:r w:rsidR="001B0107">
              <w:rPr>
                <w:noProof/>
                <w:webHidden/>
              </w:rPr>
            </w:r>
            <w:r w:rsidR="001B0107">
              <w:rPr>
                <w:noProof/>
                <w:webHidden/>
              </w:rPr>
              <w:fldChar w:fldCharType="separate"/>
            </w:r>
            <w:r w:rsidR="001B0107">
              <w:rPr>
                <w:noProof/>
                <w:webHidden/>
              </w:rPr>
              <w:t>2</w:t>
            </w:r>
            <w:r w:rsidR="001B0107">
              <w:rPr>
                <w:noProof/>
                <w:webHidden/>
              </w:rPr>
              <w:fldChar w:fldCharType="end"/>
            </w:r>
          </w:hyperlink>
        </w:p>
        <w:p w:rsidR="001B0107" w:rsidRDefault="006F78B1" w:rsidP="006354ED">
          <w:pPr>
            <w:pStyle w:val="10"/>
            <w:tabs>
              <w:tab w:val="right" w:leader="dot" w:pos="9060"/>
            </w:tabs>
            <w:rPr>
              <w:noProof/>
            </w:rPr>
          </w:pPr>
          <w:hyperlink w:anchor="_Toc509843452" w:history="1">
            <w:r w:rsidR="001B0107" w:rsidRPr="00AE3534">
              <w:rPr>
                <w:rStyle w:val="-"/>
                <w:noProof/>
                <w:shd w:val="clear" w:color="auto" w:fill="FFFFFF"/>
                <w:lang w:val="en-US"/>
              </w:rPr>
              <w:t>BIOLOGY</w:t>
            </w:r>
            <w:r w:rsidR="001B0107">
              <w:rPr>
                <w:noProof/>
                <w:webHidden/>
              </w:rPr>
              <w:tab/>
            </w:r>
            <w:r w:rsidR="001B0107">
              <w:rPr>
                <w:noProof/>
                <w:webHidden/>
              </w:rPr>
              <w:fldChar w:fldCharType="begin"/>
            </w:r>
            <w:r w:rsidR="001B0107">
              <w:rPr>
                <w:noProof/>
                <w:webHidden/>
              </w:rPr>
              <w:instrText xml:space="preserve"> PAGEREF _Toc509843452 \h </w:instrText>
            </w:r>
            <w:r w:rsidR="001B0107">
              <w:rPr>
                <w:noProof/>
                <w:webHidden/>
              </w:rPr>
            </w:r>
            <w:r w:rsidR="001B0107">
              <w:rPr>
                <w:noProof/>
                <w:webHidden/>
              </w:rPr>
              <w:fldChar w:fldCharType="separate"/>
            </w:r>
            <w:r w:rsidR="001B0107">
              <w:rPr>
                <w:noProof/>
                <w:webHidden/>
              </w:rPr>
              <w:t>3</w:t>
            </w:r>
            <w:r w:rsidR="001B0107">
              <w:rPr>
                <w:noProof/>
                <w:webHidden/>
              </w:rPr>
              <w:fldChar w:fldCharType="end"/>
            </w:r>
          </w:hyperlink>
        </w:p>
        <w:p w:rsidR="001B0107" w:rsidRDefault="006F78B1" w:rsidP="006354ED">
          <w:pPr>
            <w:pStyle w:val="20"/>
            <w:tabs>
              <w:tab w:val="right" w:leader="dot" w:pos="9060"/>
            </w:tabs>
            <w:rPr>
              <w:noProof/>
            </w:rPr>
          </w:pPr>
          <w:hyperlink w:anchor="_Toc509843453" w:history="1">
            <w:r w:rsidR="001B0107" w:rsidRPr="00AE3534">
              <w:rPr>
                <w:rStyle w:val="-"/>
                <w:noProof/>
                <w:lang w:val="en-US"/>
              </w:rPr>
              <w:t>FOOD WEBS</w:t>
            </w:r>
            <w:r w:rsidR="001B0107">
              <w:rPr>
                <w:noProof/>
                <w:webHidden/>
              </w:rPr>
              <w:tab/>
            </w:r>
            <w:r w:rsidR="001B0107">
              <w:rPr>
                <w:noProof/>
                <w:webHidden/>
              </w:rPr>
              <w:fldChar w:fldCharType="begin"/>
            </w:r>
            <w:r w:rsidR="001B0107">
              <w:rPr>
                <w:noProof/>
                <w:webHidden/>
              </w:rPr>
              <w:instrText xml:space="preserve"> PAGEREF _Toc509843453 \h </w:instrText>
            </w:r>
            <w:r w:rsidR="001B0107">
              <w:rPr>
                <w:noProof/>
                <w:webHidden/>
              </w:rPr>
            </w:r>
            <w:r w:rsidR="001B0107">
              <w:rPr>
                <w:noProof/>
                <w:webHidden/>
              </w:rPr>
              <w:fldChar w:fldCharType="separate"/>
            </w:r>
            <w:r w:rsidR="001B0107">
              <w:rPr>
                <w:noProof/>
                <w:webHidden/>
              </w:rPr>
              <w:t>3</w:t>
            </w:r>
            <w:r w:rsidR="001B0107">
              <w:rPr>
                <w:noProof/>
                <w:webHidden/>
              </w:rPr>
              <w:fldChar w:fldCharType="end"/>
            </w:r>
          </w:hyperlink>
        </w:p>
        <w:p w:rsidR="001B0107" w:rsidRDefault="006F78B1" w:rsidP="006354ED">
          <w:pPr>
            <w:pStyle w:val="10"/>
            <w:tabs>
              <w:tab w:val="right" w:leader="dot" w:pos="9060"/>
            </w:tabs>
            <w:rPr>
              <w:noProof/>
            </w:rPr>
          </w:pPr>
          <w:hyperlink w:anchor="_Toc509843454" w:history="1">
            <w:r w:rsidR="001B0107" w:rsidRPr="00AE3534">
              <w:rPr>
                <w:rStyle w:val="-"/>
                <w:noProof/>
              </w:rPr>
              <w:t>BIOSPHERE</w:t>
            </w:r>
            <w:r w:rsidR="001B0107">
              <w:rPr>
                <w:noProof/>
                <w:webHidden/>
              </w:rPr>
              <w:tab/>
            </w:r>
            <w:r w:rsidR="001B0107">
              <w:rPr>
                <w:noProof/>
                <w:webHidden/>
              </w:rPr>
              <w:fldChar w:fldCharType="begin"/>
            </w:r>
            <w:r w:rsidR="001B0107">
              <w:rPr>
                <w:noProof/>
                <w:webHidden/>
              </w:rPr>
              <w:instrText xml:space="preserve"> PAGEREF _Toc509843454 \h </w:instrText>
            </w:r>
            <w:r w:rsidR="001B0107">
              <w:rPr>
                <w:noProof/>
                <w:webHidden/>
              </w:rPr>
            </w:r>
            <w:r w:rsidR="001B0107">
              <w:rPr>
                <w:noProof/>
                <w:webHidden/>
              </w:rPr>
              <w:fldChar w:fldCharType="separate"/>
            </w:r>
            <w:r w:rsidR="001B0107">
              <w:rPr>
                <w:noProof/>
                <w:webHidden/>
              </w:rPr>
              <w:t>4</w:t>
            </w:r>
            <w:r w:rsidR="001B0107">
              <w:rPr>
                <w:noProof/>
                <w:webHidden/>
              </w:rPr>
              <w:fldChar w:fldCharType="end"/>
            </w:r>
          </w:hyperlink>
        </w:p>
        <w:p w:rsidR="001B0107" w:rsidRDefault="006F78B1" w:rsidP="006354ED">
          <w:pPr>
            <w:pStyle w:val="20"/>
            <w:tabs>
              <w:tab w:val="right" w:leader="dot" w:pos="9060"/>
            </w:tabs>
            <w:rPr>
              <w:noProof/>
            </w:rPr>
          </w:pPr>
          <w:hyperlink w:anchor="_Toc509843455" w:history="1">
            <w:r w:rsidR="001B0107" w:rsidRPr="00AE3534">
              <w:rPr>
                <w:rStyle w:val="-"/>
                <w:noProof/>
                <w:lang w:val="en-US"/>
              </w:rPr>
              <w:t>TROPHIC LEVELS</w:t>
            </w:r>
            <w:r w:rsidR="001B0107">
              <w:rPr>
                <w:noProof/>
                <w:webHidden/>
              </w:rPr>
              <w:tab/>
            </w:r>
            <w:r w:rsidR="001B0107">
              <w:rPr>
                <w:noProof/>
                <w:webHidden/>
              </w:rPr>
              <w:fldChar w:fldCharType="begin"/>
            </w:r>
            <w:r w:rsidR="001B0107">
              <w:rPr>
                <w:noProof/>
                <w:webHidden/>
              </w:rPr>
              <w:instrText xml:space="preserve"> PAGEREF _Toc509843455 \h </w:instrText>
            </w:r>
            <w:r w:rsidR="001B0107">
              <w:rPr>
                <w:noProof/>
                <w:webHidden/>
              </w:rPr>
            </w:r>
            <w:r w:rsidR="001B0107">
              <w:rPr>
                <w:noProof/>
                <w:webHidden/>
              </w:rPr>
              <w:fldChar w:fldCharType="separate"/>
            </w:r>
            <w:r w:rsidR="001B0107">
              <w:rPr>
                <w:noProof/>
                <w:webHidden/>
              </w:rPr>
              <w:t>4</w:t>
            </w:r>
            <w:r w:rsidR="001B0107">
              <w:rPr>
                <w:noProof/>
                <w:webHidden/>
              </w:rPr>
              <w:fldChar w:fldCharType="end"/>
            </w:r>
          </w:hyperlink>
        </w:p>
        <w:p w:rsidR="001B0107" w:rsidRDefault="006F78B1" w:rsidP="006354ED">
          <w:pPr>
            <w:pStyle w:val="10"/>
            <w:tabs>
              <w:tab w:val="right" w:leader="dot" w:pos="9060"/>
            </w:tabs>
            <w:rPr>
              <w:noProof/>
            </w:rPr>
          </w:pPr>
          <w:hyperlink w:anchor="_Toc509843456" w:history="1">
            <w:r w:rsidR="001B0107" w:rsidRPr="00AE3534">
              <w:rPr>
                <w:rStyle w:val="-"/>
                <w:noProof/>
                <w:shd w:val="clear" w:color="auto" w:fill="FFFFFF"/>
                <w:lang w:val="en-US"/>
              </w:rPr>
              <w:t>INDIVIDUAL ECOLOGY</w:t>
            </w:r>
            <w:r w:rsidR="001B0107">
              <w:rPr>
                <w:noProof/>
                <w:webHidden/>
              </w:rPr>
              <w:tab/>
            </w:r>
            <w:r w:rsidR="001B0107">
              <w:rPr>
                <w:noProof/>
                <w:webHidden/>
              </w:rPr>
              <w:fldChar w:fldCharType="begin"/>
            </w:r>
            <w:r w:rsidR="001B0107">
              <w:rPr>
                <w:noProof/>
                <w:webHidden/>
              </w:rPr>
              <w:instrText xml:space="preserve"> PAGEREF _Toc509843456 \h </w:instrText>
            </w:r>
            <w:r w:rsidR="001B0107">
              <w:rPr>
                <w:noProof/>
                <w:webHidden/>
              </w:rPr>
            </w:r>
            <w:r w:rsidR="001B0107">
              <w:rPr>
                <w:noProof/>
                <w:webHidden/>
              </w:rPr>
              <w:fldChar w:fldCharType="separate"/>
            </w:r>
            <w:r w:rsidR="001B0107">
              <w:rPr>
                <w:noProof/>
                <w:webHidden/>
              </w:rPr>
              <w:t>5</w:t>
            </w:r>
            <w:r w:rsidR="001B0107">
              <w:rPr>
                <w:noProof/>
                <w:webHidden/>
              </w:rPr>
              <w:fldChar w:fldCharType="end"/>
            </w:r>
          </w:hyperlink>
        </w:p>
        <w:p w:rsidR="001B0107" w:rsidRDefault="006F78B1" w:rsidP="006354ED">
          <w:pPr>
            <w:pStyle w:val="20"/>
            <w:tabs>
              <w:tab w:val="right" w:leader="dot" w:pos="9060"/>
            </w:tabs>
            <w:rPr>
              <w:noProof/>
            </w:rPr>
          </w:pPr>
          <w:hyperlink w:anchor="_Toc509843457" w:history="1">
            <w:r w:rsidR="001B0107" w:rsidRPr="00AE3534">
              <w:rPr>
                <w:rStyle w:val="-"/>
                <w:noProof/>
                <w:lang w:val="en-US"/>
              </w:rPr>
              <w:t>THEORY</w:t>
            </w:r>
            <w:r w:rsidR="001B0107">
              <w:rPr>
                <w:noProof/>
                <w:webHidden/>
              </w:rPr>
              <w:tab/>
            </w:r>
            <w:r w:rsidR="001B0107">
              <w:rPr>
                <w:noProof/>
                <w:webHidden/>
              </w:rPr>
              <w:fldChar w:fldCharType="begin"/>
            </w:r>
            <w:r w:rsidR="001B0107">
              <w:rPr>
                <w:noProof/>
                <w:webHidden/>
              </w:rPr>
              <w:instrText xml:space="preserve"> PAGEREF _Toc509843457 \h </w:instrText>
            </w:r>
            <w:r w:rsidR="001B0107">
              <w:rPr>
                <w:noProof/>
                <w:webHidden/>
              </w:rPr>
            </w:r>
            <w:r w:rsidR="001B0107">
              <w:rPr>
                <w:noProof/>
                <w:webHidden/>
              </w:rPr>
              <w:fldChar w:fldCharType="separate"/>
            </w:r>
            <w:r w:rsidR="001B0107">
              <w:rPr>
                <w:noProof/>
                <w:webHidden/>
              </w:rPr>
              <w:t>5</w:t>
            </w:r>
            <w:r w:rsidR="001B0107">
              <w:rPr>
                <w:noProof/>
                <w:webHidden/>
              </w:rPr>
              <w:fldChar w:fldCharType="end"/>
            </w:r>
          </w:hyperlink>
        </w:p>
        <w:p w:rsidR="001B0107" w:rsidRDefault="006F78B1" w:rsidP="006354ED">
          <w:pPr>
            <w:pStyle w:val="10"/>
            <w:tabs>
              <w:tab w:val="right" w:leader="dot" w:pos="9060"/>
            </w:tabs>
            <w:rPr>
              <w:noProof/>
            </w:rPr>
          </w:pPr>
          <w:hyperlink w:anchor="_Toc509843458" w:history="1">
            <w:r w:rsidR="001B0107" w:rsidRPr="00AE3534">
              <w:rPr>
                <w:rStyle w:val="-"/>
                <w:noProof/>
                <w:shd w:val="clear" w:color="auto" w:fill="FFFFFF"/>
                <w:lang w:val="en-US"/>
              </w:rPr>
              <w:t>HIERARCHY</w:t>
            </w:r>
            <w:r w:rsidR="001B0107">
              <w:rPr>
                <w:noProof/>
                <w:webHidden/>
              </w:rPr>
              <w:tab/>
            </w:r>
            <w:r w:rsidR="001B0107">
              <w:rPr>
                <w:noProof/>
                <w:webHidden/>
              </w:rPr>
              <w:fldChar w:fldCharType="begin"/>
            </w:r>
            <w:r w:rsidR="001B0107">
              <w:rPr>
                <w:noProof/>
                <w:webHidden/>
              </w:rPr>
              <w:instrText xml:space="preserve"> PAGEREF _Toc509843458 \h </w:instrText>
            </w:r>
            <w:r w:rsidR="001B0107">
              <w:rPr>
                <w:noProof/>
                <w:webHidden/>
              </w:rPr>
            </w:r>
            <w:r w:rsidR="001B0107">
              <w:rPr>
                <w:noProof/>
                <w:webHidden/>
              </w:rPr>
              <w:fldChar w:fldCharType="separate"/>
            </w:r>
            <w:r w:rsidR="001B0107">
              <w:rPr>
                <w:noProof/>
                <w:webHidden/>
              </w:rPr>
              <w:t>6</w:t>
            </w:r>
            <w:r w:rsidR="001B0107">
              <w:rPr>
                <w:noProof/>
                <w:webHidden/>
              </w:rPr>
              <w:fldChar w:fldCharType="end"/>
            </w:r>
          </w:hyperlink>
        </w:p>
        <w:p w:rsidR="001B0107" w:rsidRDefault="006F78B1" w:rsidP="006354ED">
          <w:pPr>
            <w:pStyle w:val="20"/>
            <w:tabs>
              <w:tab w:val="right" w:leader="dot" w:pos="9060"/>
            </w:tabs>
            <w:rPr>
              <w:noProof/>
            </w:rPr>
          </w:pPr>
          <w:hyperlink w:anchor="_Toc509843459" w:history="1">
            <w:r w:rsidR="001B0107" w:rsidRPr="00AE3534">
              <w:rPr>
                <w:rStyle w:val="-"/>
                <w:noProof/>
                <w:lang w:val="en-US"/>
              </w:rPr>
              <w:t>LEVELS</w:t>
            </w:r>
            <w:r w:rsidR="001B0107">
              <w:rPr>
                <w:noProof/>
                <w:webHidden/>
              </w:rPr>
              <w:tab/>
            </w:r>
            <w:r w:rsidR="001B0107">
              <w:rPr>
                <w:noProof/>
                <w:webHidden/>
              </w:rPr>
              <w:fldChar w:fldCharType="begin"/>
            </w:r>
            <w:r w:rsidR="001B0107">
              <w:rPr>
                <w:noProof/>
                <w:webHidden/>
              </w:rPr>
              <w:instrText xml:space="preserve"> PAGEREF _Toc509843459 \h </w:instrText>
            </w:r>
            <w:r w:rsidR="001B0107">
              <w:rPr>
                <w:noProof/>
                <w:webHidden/>
              </w:rPr>
            </w:r>
            <w:r w:rsidR="001B0107">
              <w:rPr>
                <w:noProof/>
                <w:webHidden/>
              </w:rPr>
              <w:fldChar w:fldCharType="separate"/>
            </w:r>
            <w:r w:rsidR="001B0107">
              <w:rPr>
                <w:noProof/>
                <w:webHidden/>
              </w:rPr>
              <w:t>6</w:t>
            </w:r>
            <w:r w:rsidR="001B0107">
              <w:rPr>
                <w:noProof/>
                <w:webHidden/>
              </w:rPr>
              <w:fldChar w:fldCharType="end"/>
            </w:r>
          </w:hyperlink>
        </w:p>
        <w:p w:rsidR="001B0107" w:rsidRDefault="001B0107" w:rsidP="006354ED">
          <w:r>
            <w:fldChar w:fldCharType="end"/>
          </w:r>
        </w:p>
      </w:sdtContent>
    </w:sdt>
    <w:p w:rsidR="00F66DA4" w:rsidRDefault="00F66DA4" w:rsidP="006354ED">
      <w:pPr>
        <w:rPr>
          <w:shd w:val="clear" w:color="auto" w:fill="FFFFFF"/>
          <w:lang w:val="en-US"/>
        </w:rPr>
      </w:pPr>
    </w:p>
    <w:p w:rsidR="00185DDD" w:rsidRDefault="00185DDD" w:rsidP="00185DDD">
      <w:pPr>
        <w:ind w:firstLine="0"/>
        <w:rPr>
          <w:shd w:val="clear" w:color="auto" w:fill="FFFFFF"/>
          <w:lang w:val="en-US"/>
        </w:rPr>
        <w:sectPr w:rsidR="00185DDD" w:rsidSect="00932C98">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pgNumType w:start="0"/>
          <w:cols w:space="708"/>
          <w:titlePg/>
          <w:docGrid w:linePitch="360"/>
        </w:sectPr>
      </w:pPr>
    </w:p>
    <w:p w:rsidR="00F66DA4" w:rsidRDefault="00F66DA4" w:rsidP="00185DDD">
      <w:pPr>
        <w:ind w:firstLine="0"/>
        <w:rPr>
          <w:shd w:val="clear" w:color="auto" w:fill="FFFFFF"/>
          <w:lang w:val="en-US"/>
        </w:rPr>
      </w:pPr>
    </w:p>
    <w:p w:rsidR="00D3318F" w:rsidRPr="0088747F" w:rsidRDefault="00F66DA4" w:rsidP="006354ED">
      <w:pPr>
        <w:pStyle w:val="1"/>
        <w:spacing w:after="380"/>
        <w:rPr>
          <w:b w:val="0"/>
          <w:color w:val="FF0000"/>
          <w:sz w:val="34"/>
          <w:szCs w:val="34"/>
          <w:shd w:val="clear" w:color="auto" w:fill="FFFFFF"/>
          <w:lang w:val="en-US"/>
        </w:rPr>
      </w:pPr>
      <w:bookmarkStart w:id="0" w:name="_Toc509843450"/>
      <w:r w:rsidRPr="0088747F">
        <w:rPr>
          <w:b w:val="0"/>
          <w:color w:val="FF0000"/>
          <w:sz w:val="34"/>
          <w:szCs w:val="34"/>
          <w:shd w:val="clear" w:color="auto" w:fill="FFFFFF"/>
          <w:lang w:val="en-US"/>
        </w:rPr>
        <w:t>ECOLOGY</w:t>
      </w:r>
      <w:bookmarkStart w:id="1" w:name="_GoBack"/>
      <w:bookmarkEnd w:id="0"/>
      <w:bookmarkEnd w:id="1"/>
    </w:p>
    <w:p w:rsidR="00F66DA4" w:rsidRDefault="00F66DA4" w:rsidP="006354ED">
      <w:pPr>
        <w:rPr>
          <w:lang w:val="en-US"/>
        </w:rPr>
      </w:pPr>
    </w:p>
    <w:p w:rsidR="00F66DA4" w:rsidRPr="0088747F" w:rsidRDefault="00F66DA4" w:rsidP="006354ED">
      <w:pPr>
        <w:pStyle w:val="2"/>
        <w:rPr>
          <w:b w:val="0"/>
          <w:lang w:val="en-US"/>
        </w:rPr>
      </w:pPr>
      <w:bookmarkStart w:id="2" w:name="_Toc509843451"/>
      <w:r w:rsidRPr="0088747F">
        <w:rPr>
          <w:b w:val="0"/>
          <w:lang w:val="en-US"/>
        </w:rPr>
        <w:t>HABITAT</w:t>
      </w:r>
      <w:bookmarkEnd w:id="2"/>
    </w:p>
    <w:p w:rsidR="005A79A3" w:rsidRDefault="005A79A3" w:rsidP="00466231">
      <w:pPr>
        <w:spacing w:after="240"/>
        <w:jc w:val="both"/>
        <w:rPr>
          <w:rFonts w:ascii="Times New Roman" w:hAnsi="Times New Roman" w:cs="Times New Roman"/>
          <w:shd w:val="clear" w:color="auto" w:fill="FFFFFF"/>
          <w:lang w:val="en-US"/>
        </w:rPr>
        <w:sectPr w:rsidR="005A79A3" w:rsidSect="00DB75B8">
          <w:headerReference w:type="first" r:id="rId16"/>
          <w:footerReference w:type="first" r:id="rId17"/>
          <w:pgSz w:w="11906" w:h="16838"/>
          <w:pgMar w:top="1418" w:right="1418" w:bottom="1418" w:left="1418" w:header="709" w:footer="709" w:gutter="0"/>
          <w:cols w:space="708"/>
          <w:titlePg/>
          <w:docGrid w:linePitch="360"/>
        </w:sectPr>
      </w:pPr>
    </w:p>
    <w:p w:rsidR="00C91CD7" w:rsidRPr="00466231" w:rsidRDefault="00683D7C" w:rsidP="00466231">
      <w:pPr>
        <w:spacing w:after="240"/>
        <w:jc w:val="both"/>
        <w:rPr>
          <w:rFonts w:ascii="Times New Roman" w:hAnsi="Times New Roman" w:cs="Times New Roman"/>
          <w:shd w:val="clear" w:color="auto" w:fill="FFFFFF"/>
          <w:lang w:val="en-US"/>
        </w:rPr>
      </w:pPr>
      <w:r w:rsidRPr="00466231">
        <w:rPr>
          <w:rFonts w:ascii="Times New Roman" w:hAnsi="Times New Roman" w:cs="Times New Roman"/>
          <w:shd w:val="clear" w:color="auto" w:fill="FFFFFF"/>
          <w:lang w:val="en-US"/>
        </w:rPr>
        <w:lastRenderedPageBreak/>
        <w:t xml:space="preserve">The </w:t>
      </w:r>
      <w:ins w:id="3" w:author="User" w:date="2018-03-27T15:19:00Z">
        <w:r w:rsidR="00370CCB">
          <w:rPr>
            <w:rFonts w:ascii="Times New Roman" w:hAnsi="Times New Roman" w:cs="Times New Roman"/>
            <w:shd w:val="clear" w:color="auto" w:fill="FFFFFF"/>
            <w:lang w:val="en-US"/>
          </w:rPr>
          <w:t>biggest</w:t>
        </w:r>
      </w:ins>
      <w:del w:id="4" w:author="User" w:date="2018-03-27T15:19:00Z">
        <w:r w:rsidRPr="00466231" w:rsidDel="00370CCB">
          <w:rPr>
            <w:rFonts w:ascii="Times New Roman" w:hAnsi="Times New Roman" w:cs="Times New Roman"/>
            <w:shd w:val="clear" w:color="auto" w:fill="FFFFFF"/>
            <w:lang w:val="en-US"/>
          </w:rPr>
          <w:delText>largest</w:delText>
        </w:r>
      </w:del>
      <w:r w:rsidRPr="00466231">
        <w:rPr>
          <w:rFonts w:ascii="Times New Roman" w:hAnsi="Times New Roman" w:cs="Times New Roman"/>
          <w:shd w:val="clear" w:color="auto" w:fill="FFFFFF"/>
          <w:lang w:val="en-US"/>
        </w:rPr>
        <w:t xml:space="preserve"> scale of </w:t>
      </w:r>
      <w:ins w:id="5" w:author="User" w:date="2018-03-27T15:19:00Z">
        <w:r w:rsidR="00370CCB">
          <w:rPr>
            <w:rFonts w:ascii="Times New Roman" w:hAnsi="Times New Roman" w:cs="Times New Roman"/>
            <w:shd w:val="clear" w:color="auto" w:fill="FFFFFF"/>
            <w:lang w:val="en-US"/>
          </w:rPr>
          <w:t>biological</w:t>
        </w:r>
      </w:ins>
      <w:del w:id="6" w:author="User" w:date="2018-03-27T15:19:00Z">
        <w:r w:rsidRPr="00466231" w:rsidDel="00370CCB">
          <w:rPr>
            <w:rFonts w:ascii="Times New Roman" w:hAnsi="Times New Roman" w:cs="Times New Roman"/>
            <w:shd w:val="clear" w:color="auto" w:fill="FFFFFF"/>
            <w:lang w:val="en-US"/>
          </w:rPr>
          <w:delText>ecological</w:delText>
        </w:r>
      </w:del>
      <w:r w:rsidRPr="00466231">
        <w:rPr>
          <w:rFonts w:ascii="Times New Roman" w:hAnsi="Times New Roman" w:cs="Times New Roman"/>
          <w:shd w:val="clear" w:color="auto" w:fill="FFFFFF"/>
          <w:lang w:val="en-US"/>
        </w:rPr>
        <w:t xml:space="preserve"> organization is the biosphere: the total sum of ecosystems on the planet. </w:t>
      </w:r>
      <w:r w:rsidR="006F78B1">
        <w:fldChar w:fldCharType="begin"/>
      </w:r>
      <w:r w:rsidR="006F78B1" w:rsidRPr="00370CCB">
        <w:rPr>
          <w:lang w:val="en-US"/>
          <w:rPrChange w:id="7" w:author="User" w:date="2018-03-27T15:19:00Z">
            <w:rPr/>
          </w:rPrChange>
        </w:rPr>
        <w:instrText xml:space="preserve"> HYPERLINK "https://en.wikipedia.org/wiki/Ecological_relationship" \o "Ecological relationship" </w:instrText>
      </w:r>
      <w:r w:rsidR="006F78B1">
        <w:fldChar w:fldCharType="separate"/>
      </w:r>
      <w:proofErr w:type="gramStart"/>
      <w:ins w:id="8" w:author="User" w:date="2018-03-27T15:19:00Z">
        <w:r w:rsidR="00370CCB">
          <w:rPr>
            <w:rFonts w:ascii="Times New Roman" w:hAnsi="Times New Roman" w:cs="Times New Roman"/>
            <w:lang w:val="en-US"/>
          </w:rPr>
          <w:t>biological</w:t>
        </w:r>
      </w:ins>
      <w:proofErr w:type="gramEnd"/>
      <w:del w:id="9" w:author="User" w:date="2018-03-27T15:19:00Z">
        <w:r w:rsidRPr="00466231" w:rsidDel="00370CCB">
          <w:rPr>
            <w:rFonts w:ascii="Times New Roman" w:hAnsi="Times New Roman" w:cs="Times New Roman"/>
            <w:lang w:val="en-US"/>
          </w:rPr>
          <w:delText>Ecological</w:delText>
        </w:r>
      </w:del>
      <w:r w:rsidRPr="00466231">
        <w:rPr>
          <w:rFonts w:ascii="Times New Roman" w:hAnsi="Times New Roman" w:cs="Times New Roman"/>
          <w:lang w:val="en-US"/>
        </w:rPr>
        <w:t xml:space="preserve">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xml:space="preserve"> regulate the flux of energy, nutrients, and climate all the way up to the </w:t>
      </w:r>
      <w:ins w:id="10" w:author="User" w:date="2018-03-27T15:20:00Z">
        <w:r w:rsidR="00370CCB">
          <w:rPr>
            <w:rFonts w:ascii="Times New Roman" w:hAnsi="Times New Roman" w:cs="Times New Roman"/>
            <w:shd w:val="clear" w:color="auto" w:fill="FFFFFF"/>
            <w:lang w:val="en-US"/>
          </w:rPr>
          <w:t>worlds</w:t>
        </w:r>
      </w:ins>
      <w:del w:id="11" w:author="User" w:date="2018-03-27T15:20:00Z">
        <w:r w:rsidRPr="00466231" w:rsidDel="00370CCB">
          <w:rPr>
            <w:rFonts w:ascii="Times New Roman" w:hAnsi="Times New Roman" w:cs="Times New Roman"/>
            <w:shd w:val="clear" w:color="auto" w:fill="FFFFFF"/>
            <w:lang w:val="en-US"/>
          </w:rPr>
          <w:delText>planetary</w:delText>
        </w:r>
      </w:del>
      <w:r w:rsidRPr="00466231">
        <w:rPr>
          <w:rFonts w:ascii="Times New Roman" w:hAnsi="Times New Roman" w:cs="Times New Roman"/>
          <w:shd w:val="clear" w:color="auto" w:fill="FFFFFF"/>
          <w:lang w:val="en-US"/>
        </w:rPr>
        <w:t xml:space="preserve">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12"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13" w:author="User" w:date="2018-03-27T15:19:00Z">
            <w:rPr/>
          </w:rPrChange>
        </w:rPr>
        <w:instrText xml:space="preserve"> HYPE</w:instrText>
      </w:r>
      <w:r w:rsidR="006F78B1" w:rsidRPr="00370CCB">
        <w:rPr>
          <w:lang w:val="en-US"/>
          <w:rPrChange w:id="14" w:author="User" w:date="2018-03-27T15:19:00Z">
            <w:rPr/>
          </w:rPrChange>
        </w:rPr>
        <w:instrText xml:space="preserv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applied in ecological theory. The Gaia hypothesis states that there is an emergent </w:t>
      </w:r>
      <w:r w:rsidR="006F78B1">
        <w:fldChar w:fldCharType="begin"/>
      </w:r>
      <w:r w:rsidR="006F78B1" w:rsidRPr="00370CCB">
        <w:rPr>
          <w:lang w:val="en-US"/>
          <w:rPrChange w:id="15"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xml:space="preserve"> generated by the metabolism of living organisms that maintains the core temperature of the Earth and atmospheric conditions within a narrow self-regulating range of tolerance. </w:t>
      </w:r>
    </w:p>
    <w:p w:rsidR="00C91CD7" w:rsidRPr="00466231" w:rsidRDefault="00683D7C" w:rsidP="00466231">
      <w:pPr>
        <w:spacing w:after="240"/>
        <w:jc w:val="both"/>
        <w:rPr>
          <w:rFonts w:ascii="Times New Roman" w:hAnsi="Times New Roman" w:cs="Times New Roman"/>
          <w:lang w:val="en-US"/>
        </w:rPr>
      </w:pPr>
      <w:r w:rsidRPr="00466231">
        <w:rPr>
          <w:rFonts w:ascii="Times New Roman" w:hAnsi="Times New Roman" w:cs="Times New Roman"/>
          <w:shd w:val="clear" w:color="auto" w:fill="FFFFFF"/>
          <w:lang w:val="en-US"/>
        </w:rPr>
        <w:t>The largest scale of ecological organization is the biosphere: the total sum of ecosystems on the planet. </w:t>
      </w:r>
      <w:r w:rsidR="006F78B1">
        <w:fldChar w:fldCharType="begin"/>
      </w:r>
      <w:r w:rsidR="006F78B1" w:rsidRPr="00370CCB">
        <w:rPr>
          <w:lang w:val="en-US"/>
          <w:rPrChange w:id="16"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xml:space="preserve"> composition has been affected by the biogenic flux of gases coming from respiration and photosynthesis, with levels fluctuating over time in relation to the ecology and evolution of plants and </w:t>
      </w:r>
      <w:proofErr w:type="spellStart"/>
      <w:r w:rsidRPr="00466231">
        <w:rPr>
          <w:rFonts w:ascii="Times New Roman" w:hAnsi="Times New Roman" w:cs="Times New Roman"/>
          <w:shd w:val="clear" w:color="auto" w:fill="FFFFFF"/>
          <w:lang w:val="en-US"/>
        </w:rPr>
        <w:t>animalsEcological</w:t>
      </w:r>
      <w:proofErr w:type="spellEnd"/>
      <w:r w:rsidRPr="00466231">
        <w:rPr>
          <w:rFonts w:ascii="Times New Roman" w:hAnsi="Times New Roman" w:cs="Times New Roman"/>
          <w:shd w:val="clear" w:color="auto" w:fill="FFFFFF"/>
          <w:lang w:val="en-US"/>
        </w:rPr>
        <w:t xml:space="preserve"> theory has also been used to explain self-emergent regulatory phenomena at the planetary scale: for example, the </w:t>
      </w:r>
      <w:r w:rsidR="006F78B1">
        <w:fldChar w:fldCharType="begin"/>
      </w:r>
      <w:r w:rsidR="006F78B1" w:rsidRPr="00370CCB">
        <w:rPr>
          <w:lang w:val="en-US"/>
          <w:rPrChange w:id="17"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lang w:val="en-US"/>
        </w:rPr>
        <w:t> is an example of </w:t>
      </w:r>
      <w:r w:rsidR="006F78B1">
        <w:fldChar w:fldCharType="begin"/>
      </w:r>
      <w:r w:rsidR="006F78B1" w:rsidRPr="00370CCB">
        <w:rPr>
          <w:lang w:val="en-US"/>
          <w:rPrChange w:id="18" w:author="User" w:date="2018-03-27T15:19:00Z">
            <w:rPr/>
          </w:rPrChange>
        </w:rPr>
        <w:instrText xml:space="preserve"> HYPERLINK "https://en.wi</w:instrText>
      </w:r>
      <w:r w:rsidR="006F78B1" w:rsidRPr="00370CCB">
        <w:rPr>
          <w:lang w:val="en-US"/>
          <w:rPrChange w:id="19" w:author="User" w:date="2018-03-27T15:19:00Z">
            <w:rPr/>
          </w:rPrChange>
        </w:rPr>
        <w:instrText xml:space="preserve">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applied in ecological theory. The Gaia hypothesis states that there is an emergent </w:t>
      </w:r>
      <w:r w:rsidR="006F78B1">
        <w:fldChar w:fldCharType="begin"/>
      </w:r>
      <w:r w:rsidR="006F78B1" w:rsidRPr="00370CCB">
        <w:rPr>
          <w:lang w:val="en-US"/>
          <w:rPrChange w:id="20"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lang w:val="en-US"/>
        </w:rPr>
        <w:t xml:space="preserve"> generated by the metabolism of living organisms that maintains the core temperature of the Earth and atmospheric conditions within a narrow self-regulating range of tolerance. </w:t>
      </w:r>
    </w:p>
    <w:p w:rsidR="00C757A0" w:rsidRDefault="00683D7C" w:rsidP="00466231">
      <w:pPr>
        <w:spacing w:after="240"/>
        <w:jc w:val="both"/>
        <w:rPr>
          <w:rFonts w:ascii="Times New Roman" w:hAnsi="Times New Roman" w:cs="Times New Roman"/>
          <w:shd w:val="clear" w:color="auto" w:fill="FFFFFF"/>
          <w:lang w:val="en-US"/>
        </w:rPr>
        <w:sectPr w:rsidR="00C757A0" w:rsidSect="005A79A3">
          <w:type w:val="continuous"/>
          <w:pgSz w:w="11906" w:h="16838"/>
          <w:pgMar w:top="1418" w:right="1418" w:bottom="1418" w:left="1418" w:header="709" w:footer="709" w:gutter="0"/>
          <w:cols w:space="708"/>
          <w:titlePg/>
          <w:docGrid w:linePitch="360"/>
        </w:sectPr>
      </w:pPr>
      <w:r w:rsidRPr="00466231">
        <w:rPr>
          <w:rFonts w:ascii="Times New Roman" w:hAnsi="Times New Roman" w:cs="Times New Roman"/>
          <w:lang w:val="en-US"/>
        </w:rPr>
        <w:t>The largest scale of ecological organization is the biosphere: the total sum of ecosystems on the planet. </w:t>
      </w:r>
      <w:r w:rsidR="006F78B1">
        <w:fldChar w:fldCharType="begin"/>
      </w:r>
      <w:r w:rsidR="006F78B1" w:rsidRPr="00370CCB">
        <w:rPr>
          <w:lang w:val="en-US"/>
          <w:rPrChange w:id="21"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22"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23" w:author="User" w:date="2018-03-27T15:19:00Z">
            <w:rPr/>
          </w:rPrChange>
        </w:rPr>
        <w:instrText xml:space="preserve"> HYPERLIN</w:instrText>
      </w:r>
      <w:r w:rsidR="006F78B1" w:rsidRPr="00370CCB">
        <w:rPr>
          <w:lang w:val="en-US"/>
          <w:rPrChange w:id="24" w:author="User" w:date="2018-03-27T15:19:00Z">
            <w:rPr/>
          </w:rPrChange>
        </w:rPr>
        <w:instrText xml:space="preserve">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w:t>
      </w:r>
      <w:r w:rsidRPr="00466231">
        <w:rPr>
          <w:rFonts w:ascii="Times New Roman" w:hAnsi="Times New Roman" w:cs="Times New Roman"/>
          <w:shd w:val="clear" w:color="auto" w:fill="FFFFFF"/>
          <w:lang w:val="en-US"/>
        </w:rPr>
        <w:t xml:space="preserve">applied in ecological theory The Gaia hypothesis states that there is an </w:t>
      </w:r>
      <w:r w:rsidRPr="00466231">
        <w:rPr>
          <w:rFonts w:ascii="Times New Roman" w:hAnsi="Times New Roman" w:cs="Times New Roman"/>
          <w:lang w:val="en-US"/>
        </w:rPr>
        <w:t>emergent </w:t>
      </w:r>
      <w:r w:rsidR="006F78B1">
        <w:fldChar w:fldCharType="begin"/>
      </w:r>
      <w:r w:rsidR="006F78B1" w:rsidRPr="00370CCB">
        <w:rPr>
          <w:lang w:val="en-US"/>
          <w:rPrChange w:id="25"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generated by the metabolism of living organisms that maintains the core temperature of the E</w:t>
      </w:r>
      <w:r w:rsidR="001F7EC7">
        <w:rPr>
          <w:rFonts w:ascii="Times New Roman" w:hAnsi="Times New Roman" w:cs="Times New Roman"/>
          <w:shd w:val="clear" w:color="auto" w:fill="FFFFFF"/>
          <w:lang w:val="en-US"/>
        </w:rPr>
        <w:t xml:space="preserve">arth and atmospheric </w:t>
      </w:r>
      <w:proofErr w:type="spellStart"/>
      <w:r w:rsidR="001F7EC7">
        <w:rPr>
          <w:rFonts w:ascii="Times New Roman" w:hAnsi="Times New Roman" w:cs="Times New Roman"/>
          <w:shd w:val="clear" w:color="auto" w:fill="FFFFFF"/>
          <w:lang w:val="en-US"/>
        </w:rPr>
        <w:t>conditio</w:t>
      </w:r>
      <w:proofErr w:type="spellEnd"/>
    </w:p>
    <w:p w:rsidR="00A47BB6" w:rsidRDefault="00A47BB6" w:rsidP="00C757A0">
      <w:pPr>
        <w:spacing w:after="240"/>
        <w:ind w:firstLine="0"/>
        <w:rPr>
          <w:shd w:val="clear" w:color="auto" w:fill="FFFFFF"/>
          <w:lang w:val="en-US"/>
        </w:rPr>
        <w:sectPr w:rsidR="00A47BB6" w:rsidSect="00C757A0">
          <w:headerReference w:type="default" r:id="rId18"/>
          <w:footerReference w:type="default" r:id="rId19"/>
          <w:type w:val="continuous"/>
          <w:pgSz w:w="11906" w:h="16838"/>
          <w:pgMar w:top="1418" w:right="1418" w:bottom="1418" w:left="1418" w:header="709" w:footer="709" w:gutter="0"/>
          <w:cols w:space="708"/>
          <w:titlePg/>
          <w:docGrid w:linePitch="360"/>
        </w:sectPr>
      </w:pPr>
    </w:p>
    <w:p w:rsidR="00D3318F" w:rsidRDefault="00D3318F" w:rsidP="00C757A0">
      <w:pPr>
        <w:spacing w:after="240"/>
        <w:ind w:firstLine="0"/>
        <w:rPr>
          <w:shd w:val="clear" w:color="auto" w:fill="FFFFFF"/>
          <w:lang w:val="en-US"/>
        </w:rPr>
      </w:pPr>
    </w:p>
    <w:p w:rsidR="00D3318F" w:rsidRPr="00EB0C36" w:rsidRDefault="00D3318F" w:rsidP="006354ED">
      <w:pPr>
        <w:pStyle w:val="1"/>
        <w:spacing w:after="380"/>
        <w:rPr>
          <w:rFonts w:ascii="Arial" w:hAnsi="Arial" w:cs="Arial"/>
          <w:b w:val="0"/>
          <w:color w:val="FF0000"/>
          <w:sz w:val="34"/>
          <w:szCs w:val="34"/>
          <w:shd w:val="clear" w:color="auto" w:fill="FFFFFF"/>
          <w:lang w:val="en-US"/>
        </w:rPr>
      </w:pPr>
      <w:bookmarkStart w:id="26" w:name="_Toc509843452"/>
      <w:r w:rsidRPr="00EB0C36">
        <w:rPr>
          <w:rFonts w:ascii="Arial" w:hAnsi="Arial" w:cs="Arial"/>
          <w:b w:val="0"/>
          <w:color w:val="FF0000"/>
          <w:sz w:val="34"/>
          <w:szCs w:val="34"/>
          <w:shd w:val="clear" w:color="auto" w:fill="FFFFFF"/>
          <w:lang w:val="en-US"/>
        </w:rPr>
        <w:t>BIOLOGY</w:t>
      </w:r>
      <w:bookmarkEnd w:id="26"/>
    </w:p>
    <w:p w:rsidR="006273D5" w:rsidRDefault="006273D5" w:rsidP="006354ED">
      <w:pPr>
        <w:rPr>
          <w:lang w:val="en-US"/>
        </w:rPr>
      </w:pPr>
    </w:p>
    <w:p w:rsidR="006273D5" w:rsidRPr="00EB0C36" w:rsidRDefault="006273D5" w:rsidP="006354ED">
      <w:pPr>
        <w:pStyle w:val="2"/>
        <w:rPr>
          <w:b w:val="0"/>
          <w:lang w:val="en-US"/>
        </w:rPr>
      </w:pPr>
      <w:bookmarkStart w:id="27" w:name="_Toc509843453"/>
      <w:r w:rsidRPr="00EB0C36">
        <w:rPr>
          <w:b w:val="0"/>
          <w:lang w:val="en-US"/>
        </w:rPr>
        <w:t>FOOD WEBS</w:t>
      </w:r>
      <w:bookmarkEnd w:id="27"/>
    </w:p>
    <w:p w:rsidR="00D3318F" w:rsidRDefault="00D3318F" w:rsidP="006354ED">
      <w:pPr>
        <w:rPr>
          <w:shd w:val="clear" w:color="auto" w:fill="FFFFFF"/>
          <w:lang w:val="en-US"/>
        </w:rPr>
      </w:pPr>
    </w:p>
    <w:p w:rsidR="00C91CD7" w:rsidRPr="00466231" w:rsidRDefault="00683D7C" w:rsidP="006354ED">
      <w:pPr>
        <w:rPr>
          <w:rFonts w:ascii="Times New Roman" w:hAnsi="Times New Roman" w:cs="Times New Roman"/>
          <w:shd w:val="clear" w:color="auto" w:fill="FFFFFF"/>
          <w:lang w:val="en-US"/>
        </w:rPr>
      </w:pPr>
      <w:r w:rsidRPr="00466231">
        <w:rPr>
          <w:rFonts w:ascii="Times New Roman" w:hAnsi="Times New Roman" w:cs="Times New Roman"/>
          <w:shd w:val="clear" w:color="auto" w:fill="FFFFFF"/>
          <w:lang w:val="en-US"/>
        </w:rPr>
        <w:t>The largest scale of ecological organization is the biosphere: the total sum of ecosystems on the planet. </w:t>
      </w:r>
      <w:r w:rsidR="006F78B1">
        <w:fldChar w:fldCharType="begin"/>
      </w:r>
      <w:r w:rsidR="006F78B1" w:rsidRPr="00370CCB">
        <w:rPr>
          <w:lang w:val="en-US"/>
          <w:rPrChange w:id="28"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29"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30" w:author="User" w:date="2018-03-27T15:19:00Z">
            <w:rPr/>
          </w:rPrChange>
        </w:rPr>
        <w:instrText xml:space="preserve"> HYPER</w:instrText>
      </w:r>
      <w:r w:rsidR="006F78B1" w:rsidRPr="00370CCB">
        <w:rPr>
          <w:lang w:val="en-US"/>
          <w:rPrChange w:id="31" w:author="User" w:date="2018-03-27T15:19:00Z">
            <w:rPr/>
          </w:rPrChange>
        </w:rPr>
        <w:instrText xml:space="preserve">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applied in ecological theory. The Gaia hypothesis states that there is an emergent </w:t>
      </w:r>
      <w:r w:rsidR="006F78B1">
        <w:fldChar w:fldCharType="begin"/>
      </w:r>
      <w:r w:rsidR="006F78B1" w:rsidRPr="00370CCB">
        <w:rPr>
          <w:lang w:val="en-US"/>
          <w:rPrChange w:id="32"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generated by the metabolism of living organisms that maintains the core temperature of the Earth and atmospheric conditions within a narrow self-regulating range of tolerance.</w:t>
      </w:r>
    </w:p>
    <w:p w:rsidR="00C91CD7" w:rsidRPr="00466231" w:rsidRDefault="00683D7C" w:rsidP="006354ED">
      <w:pPr>
        <w:rPr>
          <w:rFonts w:ascii="Times New Roman" w:hAnsi="Times New Roman" w:cs="Times New Roman"/>
          <w:lang w:val="en-US"/>
        </w:rPr>
      </w:pPr>
      <w:r w:rsidRPr="00466231">
        <w:rPr>
          <w:rFonts w:ascii="Times New Roman" w:hAnsi="Times New Roman" w:cs="Times New Roman"/>
          <w:shd w:val="clear" w:color="auto" w:fill="FFFFFF"/>
          <w:lang w:val="en-US"/>
        </w:rPr>
        <w:t xml:space="preserve"> The largest scale of ecological organization is the biosphere: the total sum of ecosystems on the planet. </w:t>
      </w:r>
      <w:r w:rsidR="006F78B1">
        <w:fldChar w:fldCharType="begin"/>
      </w:r>
      <w:r w:rsidR="006F78B1" w:rsidRPr="00370CCB">
        <w:rPr>
          <w:lang w:val="en-US"/>
          <w:rPrChange w:id="33"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xml:space="preserve"> composition has been affected by the biogenic flux of gases coming from respiration and photosynthesis, with levels fluctuating over time in relation to the ecology and evolution of plants and </w:t>
      </w:r>
      <w:proofErr w:type="spellStart"/>
      <w:r w:rsidRPr="00466231">
        <w:rPr>
          <w:rFonts w:ascii="Times New Roman" w:hAnsi="Times New Roman" w:cs="Times New Roman"/>
          <w:shd w:val="clear" w:color="auto" w:fill="FFFFFF"/>
          <w:lang w:val="en-US"/>
        </w:rPr>
        <w:t>animalsEcological</w:t>
      </w:r>
      <w:proofErr w:type="spellEnd"/>
      <w:r w:rsidRPr="00466231">
        <w:rPr>
          <w:rFonts w:ascii="Times New Roman" w:hAnsi="Times New Roman" w:cs="Times New Roman"/>
          <w:shd w:val="clear" w:color="auto" w:fill="FFFFFF"/>
          <w:lang w:val="en-US"/>
        </w:rPr>
        <w:t xml:space="preserve"> theory has also been used to explain self-emergent regulatory phenomena at the planetary scale: for example, the </w:t>
      </w:r>
      <w:r w:rsidR="006F78B1">
        <w:fldChar w:fldCharType="begin"/>
      </w:r>
      <w:r w:rsidR="006F78B1" w:rsidRPr="00370CCB">
        <w:rPr>
          <w:lang w:val="en-US"/>
          <w:rPrChange w:id="34"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lang w:val="en-US"/>
        </w:rPr>
        <w:t> is an example of </w:t>
      </w:r>
      <w:r w:rsidR="006F78B1">
        <w:fldChar w:fldCharType="begin"/>
      </w:r>
      <w:r w:rsidR="006F78B1" w:rsidRPr="00370CCB">
        <w:rPr>
          <w:lang w:val="en-US"/>
          <w:rPrChange w:id="35" w:author="User" w:date="2018-03-27T15:19:00Z">
            <w:rPr/>
          </w:rPrChange>
        </w:rPr>
        <w:instrText xml:space="preserve"> HYPERLINK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applied in ecological theory. The Gaia hypothesis states that there is an emergent </w:t>
      </w:r>
      <w:r w:rsidR="006F78B1">
        <w:fldChar w:fldCharType="begin"/>
      </w:r>
      <w:r w:rsidR="006F78B1" w:rsidRPr="00370CCB">
        <w:rPr>
          <w:lang w:val="en-US"/>
          <w:rPrChange w:id="36"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lang w:val="en-US"/>
        </w:rPr>
        <w:t> generated by the metabolism of living organisms that maintains the core temperature of the Earth and atmospheric conditions within a narrow self-regulating range of tolerance.</w:t>
      </w:r>
    </w:p>
    <w:p w:rsidR="00683D7C" w:rsidRPr="00466231" w:rsidRDefault="00683D7C" w:rsidP="006354ED">
      <w:pPr>
        <w:rPr>
          <w:rStyle w:val="a5"/>
          <w:rFonts w:ascii="Times New Roman" w:hAnsi="Times New Roman" w:cs="Times New Roman"/>
          <w:i w:val="0"/>
          <w:iCs w:val="0"/>
          <w:shd w:val="clear" w:color="auto" w:fill="FFFFFF"/>
          <w:lang w:val="en-US"/>
        </w:rPr>
      </w:pPr>
      <w:r w:rsidRPr="00466231">
        <w:rPr>
          <w:rFonts w:ascii="Times New Roman" w:hAnsi="Times New Roman" w:cs="Times New Roman"/>
          <w:lang w:val="en-US"/>
        </w:rPr>
        <w:t xml:space="preserve"> The largest scale of ecological organization is the biosphere: the total sum of ecosystems on the planet. </w:t>
      </w:r>
      <w:r w:rsidR="006F78B1">
        <w:fldChar w:fldCharType="begin"/>
      </w:r>
      <w:r w:rsidR="006F78B1" w:rsidRPr="00370CCB">
        <w:rPr>
          <w:lang w:val="en-US"/>
          <w:rPrChange w:id="37"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38"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39" w:author="User" w:date="2018-03-27T15:19:00Z">
            <w:rPr/>
          </w:rPrChange>
        </w:rPr>
        <w:instrText xml:space="preserve"> HYPERLINK "https:</w:instrText>
      </w:r>
      <w:r w:rsidR="006F78B1" w:rsidRPr="00370CCB">
        <w:rPr>
          <w:lang w:val="en-US"/>
          <w:rPrChange w:id="40" w:author="User" w:date="2018-03-27T15:19:00Z">
            <w:rPr/>
          </w:rPrChange>
        </w:rPr>
        <w:instrText xml:space="preserve">//en.wikipedia.org/wiki/Holism"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w:t>
      </w:r>
      <w:r w:rsidRPr="00466231">
        <w:rPr>
          <w:rFonts w:ascii="Times New Roman" w:hAnsi="Times New Roman" w:cs="Times New Roman"/>
          <w:shd w:val="clear" w:color="auto" w:fill="FFFFFF"/>
          <w:lang w:val="en-US"/>
        </w:rPr>
        <w:t xml:space="preserve">applied in ecological theory The Gaia hypothesis states that there is an </w:t>
      </w:r>
      <w:r w:rsidRPr="00466231">
        <w:rPr>
          <w:rFonts w:ascii="Times New Roman" w:hAnsi="Times New Roman" w:cs="Times New Roman"/>
          <w:lang w:val="en-US"/>
        </w:rPr>
        <w:t>emergent </w:t>
      </w:r>
      <w:r w:rsidR="006F78B1">
        <w:fldChar w:fldCharType="begin"/>
      </w:r>
      <w:r w:rsidR="006F78B1" w:rsidRPr="00370CCB">
        <w:rPr>
          <w:lang w:val="en-US"/>
          <w:rPrChange w:id="41"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generated by the metabolism of living organisms that maintains the core temperature of the Earth and atmospheric conditions within a narrow self-regulating range of tolerance.</w:t>
      </w:r>
    </w:p>
    <w:p w:rsidR="00D3318F" w:rsidRPr="00466231" w:rsidRDefault="00683D7C" w:rsidP="00361745">
      <w:pPr>
        <w:ind w:firstLine="0"/>
        <w:rPr>
          <w:rStyle w:val="a5"/>
          <w:rFonts w:ascii="Times New Roman" w:hAnsi="Times New Roman" w:cs="Times New Roman"/>
          <w:i w:val="0"/>
          <w:sz w:val="20"/>
          <w:szCs w:val="20"/>
          <w:lang w:val="en-US"/>
        </w:rPr>
      </w:pPr>
      <w:r w:rsidRPr="00466231">
        <w:rPr>
          <w:rStyle w:val="a5"/>
          <w:rFonts w:ascii="Times New Roman" w:hAnsi="Times New Roman" w:cs="Times New Roman"/>
          <w:sz w:val="20"/>
          <w:szCs w:val="20"/>
          <w:lang w:val="en-US"/>
        </w:rPr>
        <w:br w:type="page"/>
      </w:r>
    </w:p>
    <w:p w:rsidR="00D3318F" w:rsidRPr="00EB0C36" w:rsidRDefault="00D3318F" w:rsidP="006354ED">
      <w:pPr>
        <w:pStyle w:val="1"/>
        <w:spacing w:after="380"/>
        <w:rPr>
          <w:rStyle w:val="a5"/>
          <w:rFonts w:ascii="Arial" w:hAnsi="Arial" w:cs="Arial"/>
          <w:b w:val="0"/>
          <w:i w:val="0"/>
          <w:iCs w:val="0"/>
          <w:color w:val="FF0000"/>
          <w:sz w:val="34"/>
          <w:szCs w:val="34"/>
          <w:lang w:val="en-US"/>
        </w:rPr>
      </w:pPr>
      <w:bookmarkStart w:id="42" w:name="_Toc509843454"/>
      <w:r w:rsidRPr="00370CCB">
        <w:rPr>
          <w:rStyle w:val="a5"/>
          <w:rFonts w:ascii="Arial" w:hAnsi="Arial" w:cs="Arial"/>
          <w:b w:val="0"/>
          <w:i w:val="0"/>
          <w:iCs w:val="0"/>
          <w:color w:val="FF0000"/>
          <w:sz w:val="34"/>
          <w:szCs w:val="34"/>
          <w:lang w:val="en-US"/>
          <w:rPrChange w:id="43" w:author="User" w:date="2018-03-27T15:19:00Z">
            <w:rPr>
              <w:rStyle w:val="a5"/>
              <w:rFonts w:ascii="Arial" w:hAnsi="Arial" w:cs="Arial"/>
              <w:b w:val="0"/>
              <w:i w:val="0"/>
              <w:iCs w:val="0"/>
              <w:color w:val="FF0000"/>
              <w:sz w:val="34"/>
              <w:szCs w:val="34"/>
            </w:rPr>
          </w:rPrChange>
        </w:rPr>
        <w:lastRenderedPageBreak/>
        <w:t>BIOSPHERE</w:t>
      </w:r>
      <w:bookmarkEnd w:id="42"/>
    </w:p>
    <w:p w:rsidR="006273D5" w:rsidRDefault="006273D5" w:rsidP="006354ED">
      <w:pPr>
        <w:rPr>
          <w:lang w:val="en-US"/>
        </w:rPr>
      </w:pPr>
    </w:p>
    <w:p w:rsidR="006273D5" w:rsidRPr="00EB0C36" w:rsidRDefault="006273D5" w:rsidP="006354ED">
      <w:pPr>
        <w:pStyle w:val="2"/>
        <w:rPr>
          <w:b w:val="0"/>
          <w:lang w:val="en-US"/>
        </w:rPr>
      </w:pPr>
      <w:bookmarkStart w:id="44" w:name="_Toc509843455"/>
      <w:r w:rsidRPr="00EB0C36">
        <w:rPr>
          <w:b w:val="0"/>
          <w:lang w:val="en-US"/>
        </w:rPr>
        <w:t>TROPHIC LEVELS</w:t>
      </w:r>
      <w:bookmarkEnd w:id="44"/>
    </w:p>
    <w:p w:rsidR="00D3318F" w:rsidRDefault="00D3318F" w:rsidP="006354ED">
      <w:pPr>
        <w:rPr>
          <w:rStyle w:val="a5"/>
          <w:i w:val="0"/>
          <w:sz w:val="20"/>
          <w:szCs w:val="20"/>
          <w:lang w:val="en-US"/>
        </w:rPr>
      </w:pPr>
    </w:p>
    <w:p w:rsidR="006273D5" w:rsidRDefault="006273D5" w:rsidP="006354ED">
      <w:pPr>
        <w:rPr>
          <w:rStyle w:val="a5"/>
          <w:i w:val="0"/>
          <w:sz w:val="20"/>
          <w:szCs w:val="20"/>
          <w:lang w:val="en-US"/>
        </w:rPr>
      </w:pPr>
    </w:p>
    <w:p w:rsidR="00361745" w:rsidRPr="00466231" w:rsidRDefault="00683D7C" w:rsidP="006354ED">
      <w:pPr>
        <w:rPr>
          <w:rFonts w:ascii="Times New Roman" w:hAnsi="Times New Roman" w:cs="Times New Roman"/>
          <w:shd w:val="clear" w:color="auto" w:fill="FFFFFF"/>
          <w:lang w:val="en-US"/>
        </w:rPr>
      </w:pPr>
      <w:r w:rsidRPr="00466231">
        <w:rPr>
          <w:rFonts w:ascii="Times New Roman" w:hAnsi="Times New Roman" w:cs="Times New Roman"/>
          <w:shd w:val="clear" w:color="auto" w:fill="FFFFFF"/>
          <w:lang w:val="en-US"/>
        </w:rPr>
        <w:t>The largest scale of ecological organization is the biosphere: the total sum of ecosystems on the planet. </w:t>
      </w:r>
      <w:r w:rsidR="006F78B1">
        <w:fldChar w:fldCharType="begin"/>
      </w:r>
      <w:r w:rsidR="006F78B1" w:rsidRPr="00370CCB">
        <w:rPr>
          <w:lang w:val="en-US"/>
          <w:rPrChange w:id="45"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46"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47" w:author="User" w:date="2018-03-27T15:19:00Z">
            <w:rPr/>
          </w:rPrChange>
        </w:rPr>
        <w:instrText xml:space="preserve"> HYPERLINK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applied in ecological theory. The Gaia hypothesis states that there is an emergent </w:t>
      </w:r>
      <w:r w:rsidR="006F78B1">
        <w:fldChar w:fldCharType="begin"/>
      </w:r>
      <w:r w:rsidR="006F78B1" w:rsidRPr="00370CCB">
        <w:rPr>
          <w:lang w:val="en-US"/>
          <w:rPrChange w:id="48"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xml:space="preserve"> generated by the metabolism of living organisms that maintains the core temperature of the Earth and atmospheric conditions within a narrow self-regulating range of tolerance. </w:t>
      </w:r>
    </w:p>
    <w:p w:rsidR="00361745" w:rsidRPr="00466231" w:rsidRDefault="00683D7C" w:rsidP="006354ED">
      <w:pPr>
        <w:rPr>
          <w:rFonts w:ascii="Times New Roman" w:hAnsi="Times New Roman" w:cs="Times New Roman"/>
          <w:lang w:val="en-US"/>
        </w:rPr>
      </w:pPr>
      <w:r w:rsidRPr="00466231">
        <w:rPr>
          <w:rFonts w:ascii="Times New Roman" w:hAnsi="Times New Roman" w:cs="Times New Roman"/>
          <w:shd w:val="clear" w:color="auto" w:fill="FFFFFF"/>
          <w:lang w:val="en-US"/>
        </w:rPr>
        <w:t>The largest scale of ecological organization is the biosphere: the total sum of ecosystems on the planet. </w:t>
      </w:r>
      <w:r w:rsidR="006F78B1">
        <w:fldChar w:fldCharType="begin"/>
      </w:r>
      <w:r w:rsidR="006F78B1" w:rsidRPr="00370CCB">
        <w:rPr>
          <w:lang w:val="en-US"/>
          <w:rPrChange w:id="49"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xml:space="preserve"> composition has been affected by the biogenic flux of gases coming from respiration and photosynthesis, with levels fluctuating over time in relation to the ecology and evolution of plants and </w:t>
      </w:r>
      <w:proofErr w:type="spellStart"/>
      <w:r w:rsidRPr="00466231">
        <w:rPr>
          <w:rFonts w:ascii="Times New Roman" w:hAnsi="Times New Roman" w:cs="Times New Roman"/>
          <w:shd w:val="clear" w:color="auto" w:fill="FFFFFF"/>
          <w:lang w:val="en-US"/>
        </w:rPr>
        <w:t>animalsEcological</w:t>
      </w:r>
      <w:proofErr w:type="spellEnd"/>
      <w:r w:rsidRPr="00466231">
        <w:rPr>
          <w:rFonts w:ascii="Times New Roman" w:hAnsi="Times New Roman" w:cs="Times New Roman"/>
          <w:shd w:val="clear" w:color="auto" w:fill="FFFFFF"/>
          <w:lang w:val="en-US"/>
        </w:rPr>
        <w:t xml:space="preserve"> theory has also been used to explain self-emergent regulatory phenomena at the planetary scale: for example, the </w:t>
      </w:r>
      <w:r w:rsidR="006F78B1">
        <w:fldChar w:fldCharType="begin"/>
      </w:r>
      <w:r w:rsidR="006F78B1" w:rsidRPr="00370CCB">
        <w:rPr>
          <w:lang w:val="en-US"/>
          <w:rPrChange w:id="50"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lang w:val="en-US"/>
        </w:rPr>
        <w:t> is an example of </w:t>
      </w:r>
      <w:r w:rsidR="006F78B1">
        <w:fldChar w:fldCharType="begin"/>
      </w:r>
      <w:r w:rsidR="006F78B1" w:rsidRPr="00370CCB">
        <w:rPr>
          <w:lang w:val="en-US"/>
          <w:rPrChange w:id="51" w:author="User" w:date="2018-03-27T15:19:00Z">
            <w:rPr/>
          </w:rPrChange>
        </w:rPr>
        <w:instrText xml:space="preserve"> HYPERLINK "https://</w:instrText>
      </w:r>
      <w:r w:rsidR="006F78B1" w:rsidRPr="00370CCB">
        <w:rPr>
          <w:lang w:val="en-US"/>
          <w:rPrChange w:id="52" w:author="User" w:date="2018-03-27T15:19:00Z">
            <w:rPr/>
          </w:rPrChange>
        </w:rPr>
        <w:instrText xml:space="preserve">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applied in ecological theory. The Gaia hypothesis states that there is an emergent </w:t>
      </w:r>
      <w:r w:rsidR="006F78B1">
        <w:fldChar w:fldCharType="begin"/>
      </w:r>
      <w:r w:rsidR="006F78B1" w:rsidRPr="00370CCB">
        <w:rPr>
          <w:lang w:val="en-US"/>
          <w:rPrChange w:id="53"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lang w:val="en-US"/>
        </w:rPr>
        <w:t> generated by the metabolism of living organisms that maintains the core temperature of the Earth and atmospheric conditions within a narrow self-regulating range of tolerance.</w:t>
      </w:r>
    </w:p>
    <w:p w:rsidR="00906F8C" w:rsidRDefault="00683D7C" w:rsidP="006354ED">
      <w:pPr>
        <w:rPr>
          <w:rFonts w:ascii="Times New Roman" w:hAnsi="Times New Roman" w:cs="Times New Roman"/>
          <w:shd w:val="clear" w:color="auto" w:fill="FFFFFF"/>
          <w:lang w:val="en-US"/>
        </w:rPr>
      </w:pPr>
      <w:r w:rsidRPr="00466231">
        <w:rPr>
          <w:rFonts w:ascii="Times New Roman" w:hAnsi="Times New Roman" w:cs="Times New Roman"/>
          <w:lang w:val="en-US"/>
        </w:rPr>
        <w:t xml:space="preserve"> The largest scale of ecological organization is the biosphere: the total sum of ecosystems on the planet. </w:t>
      </w:r>
      <w:r w:rsidR="006F78B1">
        <w:fldChar w:fldCharType="begin"/>
      </w:r>
      <w:r w:rsidR="006F78B1" w:rsidRPr="00370CCB">
        <w:rPr>
          <w:lang w:val="en-US"/>
          <w:rPrChange w:id="54" w:author="User" w:date="2018-03-27T15:19:00Z">
            <w:rPr/>
          </w:rPrChange>
        </w:rPr>
        <w:instrText xml:space="preserve"> </w:instrText>
      </w:r>
      <w:r w:rsidR="006F78B1" w:rsidRPr="00370CCB">
        <w:rPr>
          <w:lang w:val="en-US"/>
          <w:rPrChange w:id="55" w:author="User" w:date="2018-03-27T15:19:00Z">
            <w:rPr/>
          </w:rPrChange>
        </w:rPr>
        <w:instrText xml:space="preserve">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56"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57" w:author="User" w:date="2018-03-27T15:19:00Z">
            <w:rPr/>
          </w:rPrChange>
        </w:rPr>
        <w:instrText xml:space="preserve"> HYPERLINK "https://en.wikipedia.org/w</w:instrText>
      </w:r>
      <w:r w:rsidR="006F78B1" w:rsidRPr="00370CCB">
        <w:rPr>
          <w:lang w:val="en-US"/>
          <w:rPrChange w:id="58" w:author="User" w:date="2018-03-27T15:19:00Z">
            <w:rPr/>
          </w:rPrChange>
        </w:rPr>
        <w:instrText xml:space="preserve">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w:t>
      </w:r>
      <w:r w:rsidRPr="00466231">
        <w:rPr>
          <w:rFonts w:ascii="Times New Roman" w:hAnsi="Times New Roman" w:cs="Times New Roman"/>
          <w:shd w:val="clear" w:color="auto" w:fill="FFFFFF"/>
          <w:lang w:val="en-US"/>
        </w:rPr>
        <w:t xml:space="preserve">applied in ecological theory The Gaia hypothesis states that there is an </w:t>
      </w:r>
      <w:r w:rsidRPr="00466231">
        <w:rPr>
          <w:rFonts w:ascii="Times New Roman" w:hAnsi="Times New Roman" w:cs="Times New Roman"/>
          <w:lang w:val="en-US"/>
        </w:rPr>
        <w:t>emergent </w:t>
      </w:r>
      <w:r w:rsidR="006F78B1">
        <w:fldChar w:fldCharType="begin"/>
      </w:r>
      <w:r w:rsidR="006F78B1" w:rsidRPr="00370CCB">
        <w:rPr>
          <w:lang w:val="en-US"/>
          <w:rPrChange w:id="59"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generated by the metabolism of living organisms that maintains the core temperature of the Earth and atmospheric conditions within a narrow self-regulating range of tolerance.</w:t>
      </w:r>
    </w:p>
    <w:p w:rsidR="0004792E" w:rsidRDefault="00906F8C" w:rsidP="00906F8C">
      <w:pPr>
        <w:rPr>
          <w:shd w:val="clear" w:color="auto" w:fill="FFFFFF"/>
          <w:lang w:val="en-US"/>
        </w:rPr>
        <w:sectPr w:rsidR="0004792E" w:rsidSect="00A47BB6">
          <w:headerReference w:type="first" r:id="rId20"/>
          <w:footerReference w:type="first" r:id="rId21"/>
          <w:pgSz w:w="11906" w:h="16838"/>
          <w:pgMar w:top="1418" w:right="1418" w:bottom="1418" w:left="1418" w:header="709" w:footer="709" w:gutter="0"/>
          <w:cols w:space="708"/>
          <w:titlePg/>
          <w:docGrid w:linePitch="360"/>
        </w:sectPr>
      </w:pPr>
      <w:r>
        <w:rPr>
          <w:shd w:val="clear" w:color="auto" w:fill="FFFFFF"/>
          <w:lang w:val="en-US"/>
        </w:rPr>
        <w:br w:type="page"/>
      </w:r>
    </w:p>
    <w:p w:rsidR="0004792E" w:rsidRDefault="0004792E" w:rsidP="006354ED">
      <w:pPr>
        <w:rPr>
          <w:rFonts w:ascii="Times New Roman" w:hAnsi="Times New Roman" w:cs="Times New Roman"/>
          <w:shd w:val="clear" w:color="auto" w:fill="FFFFFF"/>
          <w:lang w:val="en-US"/>
        </w:rPr>
      </w:pPr>
    </w:p>
    <w:p w:rsidR="0004792E" w:rsidRDefault="0012672B">
      <w:pPr>
        <w:rPr>
          <w:rFonts w:ascii="Times New Roman" w:hAnsi="Times New Roman" w:cs="Times New Roman"/>
          <w:shd w:val="clear" w:color="auto" w:fill="FFFFFF"/>
          <w:lang w:val="en-US"/>
        </w:rPr>
      </w:pPr>
      <w:r>
        <w:rPr>
          <w:rFonts w:ascii="Times New Roman" w:hAnsi="Times New Roman" w:cs="Times New Roman"/>
          <w:noProof/>
          <w:shd w:val="clear" w:color="auto" w:fill="FFFFFF"/>
          <w:lang w:eastAsia="el-GR"/>
        </w:rPr>
        <w:drawing>
          <wp:inline distT="0" distB="0" distL="0" distR="0">
            <wp:extent cx="5275580" cy="2971800"/>
            <wp:effectExtent l="0" t="0" r="127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75580" cy="2971800"/>
                    </a:xfrm>
                    <a:prstGeom prst="rect">
                      <a:avLst/>
                    </a:prstGeom>
                    <a:noFill/>
                    <a:ln>
                      <a:noFill/>
                    </a:ln>
                  </pic:spPr>
                </pic:pic>
              </a:graphicData>
            </a:graphic>
          </wp:inline>
        </w:drawing>
      </w:r>
    </w:p>
    <w:p w:rsidR="00C97CCD" w:rsidRDefault="00C97CCD" w:rsidP="006354ED">
      <w:pPr>
        <w:rPr>
          <w:rFonts w:ascii="Times New Roman" w:hAnsi="Times New Roman" w:cs="Times New Roman"/>
          <w:shd w:val="clear" w:color="auto" w:fill="FFFFFF"/>
          <w:lang w:val="en-US"/>
        </w:rPr>
        <w:sectPr w:rsidR="00C97CCD" w:rsidSect="00A47BB6">
          <w:headerReference w:type="first" r:id="rId23"/>
          <w:footerReference w:type="first" r:id="rId24"/>
          <w:pgSz w:w="11906" w:h="16838"/>
          <w:pgMar w:top="1418" w:right="1418" w:bottom="1418" w:left="1418" w:header="709" w:footer="709" w:gutter="0"/>
          <w:cols w:space="708"/>
          <w:titlePg/>
          <w:docGrid w:linePitch="360"/>
        </w:sectPr>
      </w:pPr>
    </w:p>
    <w:p w:rsidR="00466231" w:rsidRDefault="00466231" w:rsidP="006354ED">
      <w:pPr>
        <w:rPr>
          <w:rFonts w:ascii="Times New Roman" w:hAnsi="Times New Roman" w:cs="Times New Roman"/>
          <w:shd w:val="clear" w:color="auto" w:fill="FFFFFF"/>
          <w:lang w:val="en-US"/>
        </w:rPr>
      </w:pPr>
    </w:p>
    <w:p w:rsidR="00D3318F" w:rsidRPr="00EB0C36" w:rsidRDefault="00D3318F" w:rsidP="006354ED">
      <w:pPr>
        <w:pStyle w:val="1"/>
        <w:spacing w:after="380"/>
        <w:rPr>
          <w:rFonts w:ascii="Arial" w:hAnsi="Arial" w:cs="Arial"/>
          <w:b w:val="0"/>
          <w:color w:val="FF0000"/>
          <w:sz w:val="34"/>
          <w:szCs w:val="34"/>
          <w:shd w:val="clear" w:color="auto" w:fill="FFFFFF"/>
          <w:lang w:val="en-US"/>
        </w:rPr>
      </w:pPr>
      <w:bookmarkStart w:id="60" w:name="_Toc509843456"/>
      <w:r w:rsidRPr="00EB0C36">
        <w:rPr>
          <w:rFonts w:ascii="Arial" w:hAnsi="Arial" w:cs="Arial"/>
          <w:b w:val="0"/>
          <w:color w:val="FF0000"/>
          <w:sz w:val="34"/>
          <w:szCs w:val="34"/>
          <w:shd w:val="clear" w:color="auto" w:fill="FFFFFF"/>
          <w:lang w:val="en-US"/>
        </w:rPr>
        <w:t>INDIVIDUAL ECOLOGY</w:t>
      </w:r>
      <w:bookmarkEnd w:id="60"/>
    </w:p>
    <w:p w:rsidR="00AB39E2" w:rsidRPr="00EB0C36" w:rsidRDefault="00AB39E2" w:rsidP="006354ED">
      <w:pPr>
        <w:rPr>
          <w:lang w:val="en-US"/>
        </w:rPr>
      </w:pPr>
    </w:p>
    <w:p w:rsidR="00AB39E2" w:rsidRPr="00EB0C36" w:rsidRDefault="00481EC9" w:rsidP="006354ED">
      <w:pPr>
        <w:pStyle w:val="2"/>
        <w:rPr>
          <w:b w:val="0"/>
          <w:lang w:val="en-US"/>
        </w:rPr>
      </w:pPr>
      <w:bookmarkStart w:id="61" w:name="_Toc509843457"/>
      <w:r w:rsidRPr="00EB0C36">
        <w:rPr>
          <w:b w:val="0"/>
          <w:lang w:val="en-US"/>
        </w:rPr>
        <w:t>THEORY</w:t>
      </w:r>
      <w:bookmarkEnd w:id="61"/>
    </w:p>
    <w:p w:rsidR="00D3318F" w:rsidRDefault="00D3318F" w:rsidP="006354ED">
      <w:pPr>
        <w:rPr>
          <w:shd w:val="clear" w:color="auto" w:fill="FFFFFF"/>
          <w:lang w:val="en-US"/>
        </w:rPr>
      </w:pPr>
    </w:p>
    <w:p w:rsidR="00361745" w:rsidRPr="00466231" w:rsidRDefault="00B4209F" w:rsidP="006354ED">
      <w:pPr>
        <w:rPr>
          <w:rFonts w:ascii="Times New Roman" w:hAnsi="Times New Roman" w:cs="Times New Roman"/>
          <w:shd w:val="clear" w:color="auto" w:fill="FFFFFF"/>
          <w:lang w:val="en-US"/>
        </w:rPr>
      </w:pPr>
      <w:r>
        <w:rPr>
          <w:noProof/>
          <w:lang w:eastAsia="el-GR"/>
        </w:rPr>
        <w:drawing>
          <wp:anchor distT="0" distB="0" distL="114300" distR="114300" simplePos="0" relativeHeight="251658240" behindDoc="1" locked="0" layoutInCell="1" allowOverlap="1" wp14:anchorId="18DCA1C1" wp14:editId="6336176B">
            <wp:simplePos x="0" y="0"/>
            <wp:positionH relativeFrom="column">
              <wp:posOffset>17145</wp:posOffset>
            </wp:positionH>
            <wp:positionV relativeFrom="paragraph">
              <wp:posOffset>1585595</wp:posOffset>
            </wp:positionV>
            <wp:extent cx="3756025" cy="2700020"/>
            <wp:effectExtent l="0" t="0" r="0" b="5080"/>
            <wp:wrapTight wrapText="bothSides">
              <wp:wrapPolygon edited="0">
                <wp:start x="7669" y="0"/>
                <wp:lineTo x="0" y="2286"/>
                <wp:lineTo x="0" y="7315"/>
                <wp:lineTo x="110" y="9754"/>
                <wp:lineTo x="548" y="12192"/>
                <wp:lineTo x="657" y="18897"/>
                <wp:lineTo x="2191" y="19507"/>
                <wp:lineTo x="6135" y="19507"/>
                <wp:lineTo x="8764" y="21488"/>
                <wp:lineTo x="13694" y="21488"/>
                <wp:lineTo x="13694" y="19507"/>
                <wp:lineTo x="14351" y="19507"/>
                <wp:lineTo x="17309" y="17526"/>
                <wp:lineTo x="17419" y="17069"/>
                <wp:lineTo x="18514" y="14630"/>
                <wp:lineTo x="18843" y="12192"/>
                <wp:lineTo x="21472" y="10058"/>
                <wp:lineTo x="21472" y="9449"/>
                <wp:lineTo x="21363" y="6401"/>
                <wp:lineTo x="20048" y="5334"/>
                <wp:lineTo x="18405" y="4724"/>
                <wp:lineTo x="16761" y="3048"/>
                <wp:lineTo x="15995" y="2438"/>
                <wp:lineTo x="16104" y="1219"/>
                <wp:lineTo x="14790" y="152"/>
                <wp:lineTo x="12818" y="0"/>
                <wp:lineTo x="7669" y="0"/>
              </wp:wrapPolygon>
            </wp:wrapTight>
            <wp:docPr id="1" name="Εικόνα 1" descr="lifecycle_apple.gif (402Ã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fecycle_apple.gif (402Ã28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56025" cy="2700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83D7C" w:rsidRPr="00466231">
        <w:rPr>
          <w:rFonts w:ascii="Times New Roman" w:hAnsi="Times New Roman" w:cs="Times New Roman"/>
          <w:shd w:val="clear" w:color="auto" w:fill="FFFFFF"/>
          <w:lang w:val="en-US"/>
        </w:rPr>
        <w:t>The largest scale of ecological organization is the biosphere: the total sum of ecosystems on the planet. </w:t>
      </w:r>
      <w:r w:rsidR="006F78B1">
        <w:fldChar w:fldCharType="begin"/>
      </w:r>
      <w:r w:rsidR="006F78B1" w:rsidRPr="00370CCB">
        <w:rPr>
          <w:lang w:val="en-US"/>
          <w:rPrChange w:id="62" w:author="User" w:date="2018-03-27T15:19:00Z">
            <w:rPr/>
          </w:rPrChange>
        </w:rPr>
        <w:instrText xml:space="preserve"> HYPERLINK "https://en.wikipedia.org/wiki/Ecological_relationship" \o "Ecological relationship" </w:instrText>
      </w:r>
      <w:r w:rsidR="006F78B1">
        <w:fldChar w:fldCharType="separate"/>
      </w:r>
      <w:r w:rsidR="00683D7C"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00683D7C"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00683D7C" w:rsidRPr="00466231">
        <w:rPr>
          <w:rFonts w:ascii="Times New Roman" w:hAnsi="Times New Roman" w:cs="Times New Roman"/>
          <w:shd w:val="clear" w:color="auto" w:fill="FFFFFF"/>
          <w:vertAlign w:val="subscript"/>
          <w:lang w:val="en-US"/>
        </w:rPr>
        <w:t>2</w:t>
      </w:r>
      <w:r w:rsidR="00683D7C" w:rsidRPr="00466231">
        <w:rPr>
          <w:rFonts w:ascii="Times New Roman" w:hAnsi="Times New Roman" w:cs="Times New Roman"/>
          <w:shd w:val="clear" w:color="auto" w:fill="FFFFFF"/>
          <w:lang w:val="en-US"/>
        </w:rPr>
        <w:t> and O</w:t>
      </w:r>
      <w:r w:rsidR="00683D7C" w:rsidRPr="00466231">
        <w:rPr>
          <w:rFonts w:ascii="Times New Roman" w:hAnsi="Times New Roman" w:cs="Times New Roman"/>
          <w:shd w:val="clear" w:color="auto" w:fill="FFFFFF"/>
          <w:vertAlign w:val="subscript"/>
          <w:lang w:val="en-US"/>
        </w:rPr>
        <w:t>2</w:t>
      </w:r>
      <w:r w:rsidR="00683D7C"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63" w:author="User" w:date="2018-03-27T15:19:00Z">
            <w:rPr/>
          </w:rPrChange>
        </w:rPr>
        <w:instrText xml:space="preserve"> HYPERLINK "https://en.wikipedia.org/wiki/Gaia_hypothesis" \o "</w:instrText>
      </w:r>
      <w:r w:rsidR="006F78B1" w:rsidRPr="00370CCB">
        <w:rPr>
          <w:lang w:val="en-US"/>
          <w:rPrChange w:id="64" w:author="User" w:date="2018-03-27T15:19:00Z">
            <w:rPr/>
          </w:rPrChange>
        </w:rPr>
        <w:instrText xml:space="preserve">Gaia hypothesis" </w:instrText>
      </w:r>
      <w:r w:rsidR="006F78B1">
        <w:fldChar w:fldCharType="separate"/>
      </w:r>
      <w:r w:rsidR="00683D7C"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00683D7C"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65" w:author="User" w:date="2018-03-27T15:19:00Z">
            <w:rPr/>
          </w:rPrChange>
        </w:rPr>
        <w:instrText xml:space="preserve"> HYPERLINK "https://en.wikipedia.org/wiki/Holism" \o "Holism" </w:instrText>
      </w:r>
      <w:r w:rsidR="006F78B1">
        <w:fldChar w:fldCharType="separate"/>
      </w:r>
      <w:r w:rsidR="00683D7C" w:rsidRPr="00466231">
        <w:rPr>
          <w:rFonts w:ascii="Times New Roman" w:hAnsi="Times New Roman" w:cs="Times New Roman"/>
          <w:lang w:val="en-US"/>
        </w:rPr>
        <w:t>holism</w:t>
      </w:r>
      <w:r w:rsidR="006F78B1">
        <w:rPr>
          <w:rFonts w:ascii="Times New Roman" w:hAnsi="Times New Roman" w:cs="Times New Roman"/>
          <w:lang w:val="en-US"/>
        </w:rPr>
        <w:fldChar w:fldCharType="end"/>
      </w:r>
      <w:r w:rsidR="00683D7C" w:rsidRPr="00466231">
        <w:rPr>
          <w:rFonts w:ascii="Times New Roman" w:hAnsi="Times New Roman" w:cs="Times New Roman"/>
          <w:shd w:val="clear" w:color="auto" w:fill="FFFFFF"/>
          <w:lang w:val="en-US"/>
        </w:rPr>
        <w:t> applied in ecological theory. The Gaia hypothesis states that there is an emergent </w:t>
      </w:r>
      <w:r w:rsidR="006F78B1">
        <w:fldChar w:fldCharType="begin"/>
      </w:r>
      <w:r w:rsidR="006F78B1" w:rsidRPr="00370CCB">
        <w:rPr>
          <w:lang w:val="en-US"/>
          <w:rPrChange w:id="66" w:author="User" w:date="2018-03-27T15:19:00Z">
            <w:rPr/>
          </w:rPrChange>
        </w:rPr>
        <w:instrText xml:space="preserve"> HYPERLINK "https://en.wikipedia.org/wiki/Feedba</w:instrText>
      </w:r>
      <w:r w:rsidR="006F78B1" w:rsidRPr="00370CCB">
        <w:rPr>
          <w:lang w:val="en-US"/>
          <w:rPrChange w:id="67" w:author="User" w:date="2018-03-27T15:19:00Z">
            <w:rPr/>
          </w:rPrChange>
        </w:rPr>
        <w:instrText xml:space="preserve">ck_loop" \o "Feedback loop" </w:instrText>
      </w:r>
      <w:r w:rsidR="006F78B1">
        <w:fldChar w:fldCharType="separate"/>
      </w:r>
      <w:r w:rsidR="00683D7C"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00683D7C" w:rsidRPr="00466231">
        <w:rPr>
          <w:rFonts w:ascii="Times New Roman" w:hAnsi="Times New Roman" w:cs="Times New Roman"/>
          <w:shd w:val="clear" w:color="auto" w:fill="FFFFFF"/>
          <w:lang w:val="en-US"/>
        </w:rPr>
        <w:t xml:space="preserve"> generated by the metabolism of living organisms that maintains the core temperature of the Earth and atmospheric conditions within a narrow self-regulating range of tolerance. </w:t>
      </w:r>
    </w:p>
    <w:p w:rsidR="00361745" w:rsidRPr="00466231" w:rsidRDefault="00683D7C" w:rsidP="006354ED">
      <w:pPr>
        <w:rPr>
          <w:rFonts w:ascii="Times New Roman" w:hAnsi="Times New Roman" w:cs="Times New Roman"/>
          <w:lang w:val="en-US"/>
        </w:rPr>
      </w:pPr>
      <w:r w:rsidRPr="00466231">
        <w:rPr>
          <w:rFonts w:ascii="Times New Roman" w:hAnsi="Times New Roman" w:cs="Times New Roman"/>
          <w:shd w:val="clear" w:color="auto" w:fill="FFFFFF"/>
          <w:lang w:val="en-US"/>
        </w:rPr>
        <w:t>The largest scale of ecological organization is the biosphere: the total sum of ecosystems on the planet. </w:t>
      </w:r>
      <w:r w:rsidR="006F78B1">
        <w:fldChar w:fldCharType="begin"/>
      </w:r>
      <w:r w:rsidR="006F78B1" w:rsidRPr="00370CCB">
        <w:rPr>
          <w:lang w:val="en-US"/>
          <w:rPrChange w:id="68"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xml:space="preserve"> composition has been affected by the biogenic flux of gases coming from respiration and photosynthesis, with levels fluctuating over time in relation to the ecology and evolution of plants and </w:t>
      </w:r>
      <w:proofErr w:type="spellStart"/>
      <w:r w:rsidRPr="00466231">
        <w:rPr>
          <w:rFonts w:ascii="Times New Roman" w:hAnsi="Times New Roman" w:cs="Times New Roman"/>
          <w:shd w:val="clear" w:color="auto" w:fill="FFFFFF"/>
          <w:lang w:val="en-US"/>
        </w:rPr>
        <w:t>animalsEcological</w:t>
      </w:r>
      <w:proofErr w:type="spellEnd"/>
      <w:r w:rsidRPr="00466231">
        <w:rPr>
          <w:rFonts w:ascii="Times New Roman" w:hAnsi="Times New Roman" w:cs="Times New Roman"/>
          <w:shd w:val="clear" w:color="auto" w:fill="FFFFFF"/>
          <w:lang w:val="en-US"/>
        </w:rPr>
        <w:t xml:space="preserve"> theory has also been used to explain self-emergent regulatory phenomena at the planetary scale: for example, the </w:t>
      </w:r>
      <w:r w:rsidR="006F78B1">
        <w:fldChar w:fldCharType="begin"/>
      </w:r>
      <w:r w:rsidR="006F78B1" w:rsidRPr="00370CCB">
        <w:rPr>
          <w:lang w:val="en-US"/>
          <w:rPrChange w:id="69"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lang w:val="en-US"/>
        </w:rPr>
        <w:t> is an example of </w:t>
      </w:r>
      <w:r w:rsidR="006F78B1">
        <w:fldChar w:fldCharType="begin"/>
      </w:r>
      <w:r w:rsidR="006F78B1" w:rsidRPr="00370CCB">
        <w:rPr>
          <w:lang w:val="en-US"/>
          <w:rPrChange w:id="70" w:author="User" w:date="2018-03-27T15:19:00Z">
            <w:rPr/>
          </w:rPrChange>
        </w:rPr>
        <w:instrText xml:space="preserve"> HYPERLINK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applied in ecological theory. The Gaia hypothesis states that there is an emergent </w:t>
      </w:r>
      <w:r w:rsidR="006F78B1">
        <w:fldChar w:fldCharType="begin"/>
      </w:r>
      <w:r w:rsidR="006F78B1" w:rsidRPr="00370CCB">
        <w:rPr>
          <w:lang w:val="en-US"/>
          <w:rPrChange w:id="71" w:author="User" w:date="2018-03-27T15:19:00Z">
            <w:rPr/>
          </w:rPrChange>
        </w:rPr>
        <w:instrText xml:space="preserve"> HYPERLINK "https://en.wikipedia.org/wiki/Feedback_loop" \o "Feedbac</w:instrText>
      </w:r>
      <w:r w:rsidR="006F78B1" w:rsidRPr="00370CCB">
        <w:rPr>
          <w:lang w:val="en-US"/>
          <w:rPrChange w:id="72" w:author="User" w:date="2018-03-27T15:19:00Z">
            <w:rPr/>
          </w:rPrChange>
        </w:rPr>
        <w:instrText xml:space="preserve">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lang w:val="en-US"/>
        </w:rPr>
        <w:t> generated by the metabolism of living organisms that maintains the core temperature of the Earth and atmospheric conditions within a narrow self-regulating range of tolerance.</w:t>
      </w:r>
    </w:p>
    <w:p w:rsidR="00683D7C" w:rsidRPr="00466231" w:rsidRDefault="00683D7C" w:rsidP="006354ED">
      <w:pPr>
        <w:rPr>
          <w:rStyle w:val="a5"/>
          <w:rFonts w:ascii="Times New Roman" w:hAnsi="Times New Roman" w:cs="Times New Roman"/>
          <w:sz w:val="20"/>
          <w:szCs w:val="20"/>
          <w:lang w:val="en-US"/>
        </w:rPr>
      </w:pPr>
      <w:r w:rsidRPr="00466231">
        <w:rPr>
          <w:rFonts w:ascii="Times New Roman" w:hAnsi="Times New Roman" w:cs="Times New Roman"/>
          <w:lang w:val="en-US"/>
        </w:rPr>
        <w:t xml:space="preserve"> The largest scale of ecological organization is the biosphere: the total sum of ecosystems on the planet. </w:t>
      </w:r>
      <w:r w:rsidR="006F78B1">
        <w:fldChar w:fldCharType="begin"/>
      </w:r>
      <w:r w:rsidR="006F78B1" w:rsidRPr="00370CCB">
        <w:rPr>
          <w:lang w:val="en-US"/>
          <w:rPrChange w:id="73"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xml:space="preserve"> composition has been affected by the biogenic flux of gases coming from respiration and </w:t>
      </w:r>
      <w:r w:rsidRPr="00466231">
        <w:rPr>
          <w:rFonts w:ascii="Times New Roman" w:hAnsi="Times New Roman" w:cs="Times New Roman"/>
          <w:shd w:val="clear" w:color="auto" w:fill="FFFFFF"/>
          <w:lang w:val="en-US"/>
        </w:rPr>
        <w:lastRenderedPageBreak/>
        <w:t>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74" w:author="User" w:date="2018-03-27T15:19:00Z">
            <w:rPr/>
          </w:rPrChange>
        </w:rPr>
        <w:instrText xml:space="preserve"> HYPERLINK "https://en.wikipedia.org/wiki/Gaia_hypothesis"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75" w:author="User" w:date="2018-03-27T15:19:00Z">
            <w:rPr/>
          </w:rPrChange>
        </w:rPr>
        <w:instrText xml:space="preserve"> HYPERLINK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w:t>
      </w:r>
      <w:r w:rsidRPr="00466231">
        <w:rPr>
          <w:rFonts w:ascii="Times New Roman" w:hAnsi="Times New Roman" w:cs="Times New Roman"/>
          <w:shd w:val="clear" w:color="auto" w:fill="FFFFFF"/>
          <w:lang w:val="en-US"/>
        </w:rPr>
        <w:t xml:space="preserve">applied in ecological theory The Gaia hypothesis states that there is an </w:t>
      </w:r>
      <w:r w:rsidRPr="00466231">
        <w:rPr>
          <w:rFonts w:ascii="Times New Roman" w:hAnsi="Times New Roman" w:cs="Times New Roman"/>
          <w:lang w:val="en-US"/>
        </w:rPr>
        <w:t>emergent </w:t>
      </w:r>
      <w:r w:rsidR="006F78B1">
        <w:fldChar w:fldCharType="begin"/>
      </w:r>
      <w:r w:rsidR="006F78B1" w:rsidRPr="00370CCB">
        <w:rPr>
          <w:lang w:val="en-US"/>
          <w:rPrChange w:id="76" w:author="User" w:date="2018-03-27T15:19:00Z">
            <w:rPr/>
          </w:rPrChange>
        </w:rPr>
        <w:instrText xml:space="preserve"> HYPERLINK "https://en.wikipedia.org/wiki/Feedback_loop"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generated by the metabolism of living organisms that maintains the core temperature of the Earth and atmospheric conditions within a narrow self-regulating range of tolerance.</w:t>
      </w:r>
    </w:p>
    <w:p w:rsidR="00683D7C" w:rsidRDefault="00683D7C" w:rsidP="006354ED">
      <w:pPr>
        <w:rPr>
          <w:rStyle w:val="a5"/>
          <w:sz w:val="20"/>
          <w:szCs w:val="20"/>
          <w:lang w:val="en-US"/>
        </w:rPr>
      </w:pPr>
      <w:r>
        <w:rPr>
          <w:rStyle w:val="a5"/>
          <w:sz w:val="20"/>
          <w:szCs w:val="20"/>
          <w:lang w:val="en-US"/>
        </w:rPr>
        <w:br w:type="page"/>
      </w:r>
    </w:p>
    <w:p w:rsidR="00BD22A2" w:rsidRDefault="00BD22A2" w:rsidP="006354ED">
      <w:pPr>
        <w:pStyle w:val="1"/>
        <w:spacing w:after="380"/>
        <w:rPr>
          <w:rFonts w:ascii="Arial" w:hAnsi="Arial" w:cs="Arial"/>
          <w:b w:val="0"/>
          <w:color w:val="FF0000"/>
          <w:sz w:val="34"/>
          <w:szCs w:val="34"/>
          <w:shd w:val="clear" w:color="auto" w:fill="FFFFFF"/>
          <w:lang w:val="en-US"/>
        </w:rPr>
        <w:sectPr w:rsidR="00BD22A2" w:rsidSect="00A47BB6">
          <w:footerReference w:type="default" r:id="rId26"/>
          <w:headerReference w:type="first" r:id="rId27"/>
          <w:footerReference w:type="first" r:id="rId28"/>
          <w:pgSz w:w="11906" w:h="16838"/>
          <w:pgMar w:top="1418" w:right="1418" w:bottom="1418" w:left="1418" w:header="709" w:footer="709" w:gutter="0"/>
          <w:cols w:space="708"/>
          <w:titlePg/>
          <w:docGrid w:linePitch="360"/>
        </w:sectPr>
      </w:pPr>
      <w:bookmarkStart w:id="77" w:name="_Toc509843458"/>
    </w:p>
    <w:p w:rsidR="00D3318F" w:rsidRPr="00EB0C36" w:rsidRDefault="00D3318F" w:rsidP="006354ED">
      <w:pPr>
        <w:pStyle w:val="1"/>
        <w:spacing w:after="380"/>
        <w:rPr>
          <w:rFonts w:ascii="Arial" w:hAnsi="Arial" w:cs="Arial"/>
          <w:b w:val="0"/>
          <w:color w:val="FF0000"/>
          <w:sz w:val="34"/>
          <w:szCs w:val="34"/>
          <w:shd w:val="clear" w:color="auto" w:fill="FFFFFF"/>
          <w:lang w:val="en-US"/>
        </w:rPr>
      </w:pPr>
      <w:r w:rsidRPr="00EB0C36">
        <w:rPr>
          <w:rFonts w:ascii="Arial" w:hAnsi="Arial" w:cs="Arial"/>
          <w:b w:val="0"/>
          <w:color w:val="FF0000"/>
          <w:sz w:val="34"/>
          <w:szCs w:val="34"/>
          <w:shd w:val="clear" w:color="auto" w:fill="FFFFFF"/>
          <w:lang w:val="en-US"/>
        </w:rPr>
        <w:lastRenderedPageBreak/>
        <w:t>HIERARCHY</w:t>
      </w:r>
      <w:bookmarkEnd w:id="77"/>
    </w:p>
    <w:p w:rsidR="00EB0C36" w:rsidRDefault="00EB0C36" w:rsidP="006354ED">
      <w:pPr>
        <w:rPr>
          <w:lang w:val="en-US"/>
        </w:rPr>
      </w:pPr>
    </w:p>
    <w:p w:rsidR="00481EC9" w:rsidRPr="00EB0C36" w:rsidRDefault="00481EC9" w:rsidP="006354ED">
      <w:pPr>
        <w:pStyle w:val="2"/>
        <w:rPr>
          <w:b w:val="0"/>
          <w:lang w:val="en-US"/>
        </w:rPr>
      </w:pPr>
      <w:bookmarkStart w:id="78" w:name="_Toc509843459"/>
      <w:r w:rsidRPr="00EB0C36">
        <w:rPr>
          <w:b w:val="0"/>
          <w:lang w:val="en-US"/>
        </w:rPr>
        <w:t>LEVELS</w:t>
      </w:r>
      <w:bookmarkEnd w:id="78"/>
    </w:p>
    <w:p w:rsidR="00D3318F" w:rsidRPr="00466231" w:rsidRDefault="00D3318F" w:rsidP="006354ED">
      <w:pPr>
        <w:rPr>
          <w:rFonts w:ascii="Times New Roman" w:hAnsi="Times New Roman" w:cs="Times New Roman"/>
          <w:shd w:val="clear" w:color="auto" w:fill="FFFFFF"/>
          <w:lang w:val="en-US"/>
        </w:rPr>
      </w:pPr>
    </w:p>
    <w:p w:rsidR="00361745" w:rsidRPr="00466231" w:rsidRDefault="00683D7C" w:rsidP="006354ED">
      <w:pPr>
        <w:rPr>
          <w:rFonts w:ascii="Times New Roman" w:hAnsi="Times New Roman" w:cs="Times New Roman"/>
          <w:shd w:val="clear" w:color="auto" w:fill="FFFFFF"/>
          <w:lang w:val="en-US"/>
        </w:rPr>
      </w:pPr>
      <w:r w:rsidRPr="00466231">
        <w:rPr>
          <w:rFonts w:ascii="Times New Roman" w:hAnsi="Times New Roman" w:cs="Times New Roman"/>
          <w:shd w:val="clear" w:color="auto" w:fill="FFFFFF"/>
          <w:lang w:val="en-US"/>
        </w:rPr>
        <w:t>The largest scale of ecological organization is the biosphere: the total sum of ecosystems on the planet. </w:t>
      </w:r>
      <w:r w:rsidR="006F78B1">
        <w:fldChar w:fldCharType="begin"/>
      </w:r>
      <w:r w:rsidR="006F78B1" w:rsidRPr="00370CCB">
        <w:rPr>
          <w:lang w:val="en-US"/>
          <w:rPrChange w:id="79"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80" w:author="User" w:date="2018-03-27T15:19:00Z">
            <w:rPr/>
          </w:rPrChange>
        </w:rPr>
        <w:instrText xml:space="preserve"> HYPERLINK "https://en.wikipedia.org/wiki/G</w:instrText>
      </w:r>
      <w:r w:rsidR="006F78B1" w:rsidRPr="00370CCB">
        <w:rPr>
          <w:lang w:val="en-US"/>
          <w:rPrChange w:id="81" w:author="User" w:date="2018-03-27T15:19:00Z">
            <w:rPr/>
          </w:rPrChange>
        </w:rPr>
        <w:instrText xml:space="preserve">aia_hypothesis"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82" w:author="User" w:date="2018-03-27T15:19:00Z">
            <w:rPr/>
          </w:rPrChange>
        </w:rPr>
        <w:instrText xml:space="preserve"> HYPERLINK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applied in ecological theory. The Gaia hypothesis states that there is an emergent </w:t>
      </w:r>
      <w:r w:rsidR="006F78B1">
        <w:fldChar w:fldCharType="begin"/>
      </w:r>
      <w:r w:rsidR="006F78B1" w:rsidRPr="00370CCB">
        <w:rPr>
          <w:lang w:val="en-US"/>
          <w:rPrChange w:id="83" w:author="User" w:date="2018-03-27T15:19:00Z">
            <w:rPr/>
          </w:rPrChange>
        </w:rPr>
        <w:instrText xml:space="preserve"> HYPERLINK "https://en.wikip</w:instrText>
      </w:r>
      <w:r w:rsidR="006F78B1" w:rsidRPr="00370CCB">
        <w:rPr>
          <w:lang w:val="en-US"/>
          <w:rPrChange w:id="84" w:author="User" w:date="2018-03-27T15:19:00Z">
            <w:rPr/>
          </w:rPrChange>
        </w:rPr>
        <w:instrText xml:space="preserve">edia.org/wiki/Feedback_loop"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generated by the metabolism of living organisms that maintains the core temperature of the Earth and atmospheric conditions within a narrow self-regulating range of tolerance.</w:t>
      </w:r>
    </w:p>
    <w:p w:rsidR="00361745" w:rsidRPr="00466231" w:rsidRDefault="00683D7C" w:rsidP="006354ED">
      <w:pPr>
        <w:rPr>
          <w:rFonts w:ascii="Times New Roman" w:hAnsi="Times New Roman" w:cs="Times New Roman"/>
          <w:lang w:val="en-US"/>
        </w:rPr>
      </w:pPr>
      <w:r w:rsidRPr="00466231">
        <w:rPr>
          <w:rFonts w:ascii="Times New Roman" w:hAnsi="Times New Roman" w:cs="Times New Roman"/>
          <w:shd w:val="clear" w:color="auto" w:fill="FFFFFF"/>
          <w:lang w:val="en-US"/>
        </w:rPr>
        <w:t xml:space="preserve"> The largest scale of ecological organization is the biosphere: the total sum of ecosystems on the planet. </w:t>
      </w:r>
      <w:r w:rsidR="006F78B1">
        <w:fldChar w:fldCharType="begin"/>
      </w:r>
      <w:r w:rsidR="006F78B1" w:rsidRPr="00370CCB">
        <w:rPr>
          <w:lang w:val="en-US"/>
          <w:rPrChange w:id="85"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xml:space="preserve"> composition has been affected by the biogenic flux of gases coming from respiration and photosynthesis, with levels fluctuating over time in relation to the ecology and evolution of plants and </w:t>
      </w:r>
      <w:proofErr w:type="spellStart"/>
      <w:r w:rsidRPr="00466231">
        <w:rPr>
          <w:rFonts w:ascii="Times New Roman" w:hAnsi="Times New Roman" w:cs="Times New Roman"/>
          <w:shd w:val="clear" w:color="auto" w:fill="FFFFFF"/>
          <w:lang w:val="en-US"/>
        </w:rPr>
        <w:t>animalsEcological</w:t>
      </w:r>
      <w:proofErr w:type="spellEnd"/>
      <w:r w:rsidRPr="00466231">
        <w:rPr>
          <w:rFonts w:ascii="Times New Roman" w:hAnsi="Times New Roman" w:cs="Times New Roman"/>
          <w:shd w:val="clear" w:color="auto" w:fill="FFFFFF"/>
          <w:lang w:val="en-US"/>
        </w:rPr>
        <w:t xml:space="preserve"> theory has also been used to explain self-emergent regulatory phenomena at the planetary scale: for example, the </w:t>
      </w:r>
      <w:r w:rsidR="006F78B1">
        <w:fldChar w:fldCharType="begin"/>
      </w:r>
      <w:r w:rsidR="006F78B1" w:rsidRPr="00370CCB">
        <w:rPr>
          <w:lang w:val="en-US"/>
          <w:rPrChange w:id="86" w:author="User" w:date="2018-03-27T15:19:00Z">
            <w:rPr/>
          </w:rPrChange>
        </w:rPr>
        <w:instrText xml:space="preserve"> HYPERLINK "https://en.wikipedia.org/wiki/Gaia</w:instrText>
      </w:r>
      <w:r w:rsidR="006F78B1" w:rsidRPr="00370CCB">
        <w:rPr>
          <w:lang w:val="en-US"/>
          <w:rPrChange w:id="87" w:author="User" w:date="2018-03-27T15:19:00Z">
            <w:rPr/>
          </w:rPrChange>
        </w:rPr>
        <w:instrText xml:space="preserve">_hypothesis" \o "Gaia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lang w:val="en-US"/>
        </w:rPr>
        <w:t> is an example of </w:t>
      </w:r>
      <w:r w:rsidR="006F78B1">
        <w:fldChar w:fldCharType="begin"/>
      </w:r>
      <w:r w:rsidR="006F78B1" w:rsidRPr="00370CCB">
        <w:rPr>
          <w:lang w:val="en-US"/>
          <w:rPrChange w:id="88" w:author="User" w:date="2018-03-27T15:19:00Z">
            <w:rPr/>
          </w:rPrChange>
        </w:rPr>
        <w:instrText xml:space="preserve"> HYPERLINK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applied in ecological theory. The Gaia hypothesis states that there is an emergent </w:t>
      </w:r>
      <w:r w:rsidR="006F78B1">
        <w:fldChar w:fldCharType="begin"/>
      </w:r>
      <w:r w:rsidR="006F78B1" w:rsidRPr="00370CCB">
        <w:rPr>
          <w:lang w:val="en-US"/>
          <w:rPrChange w:id="89" w:author="User" w:date="2018-03-27T15:19:00Z">
            <w:rPr/>
          </w:rPrChange>
        </w:rPr>
        <w:instrText xml:space="preserve"> HYPERLINK "https://en.wikipedi</w:instrText>
      </w:r>
      <w:r w:rsidR="006F78B1" w:rsidRPr="00370CCB">
        <w:rPr>
          <w:lang w:val="en-US"/>
          <w:rPrChange w:id="90" w:author="User" w:date="2018-03-27T15:19:00Z">
            <w:rPr/>
          </w:rPrChange>
        </w:rPr>
        <w:instrText xml:space="preserve">a.org/wiki/Feedback_loop"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lang w:val="en-US"/>
        </w:rPr>
        <w:t xml:space="preserve"> generated by the metabolism of living organisms that maintains the core temperature of the Earth and atmospheric conditions within a narrow self-regulating range of tolerance. </w:t>
      </w:r>
    </w:p>
    <w:p w:rsidR="00683D7C" w:rsidRPr="00466231" w:rsidRDefault="00683D7C" w:rsidP="006354ED">
      <w:pPr>
        <w:rPr>
          <w:rStyle w:val="a5"/>
          <w:rFonts w:ascii="Times New Roman" w:hAnsi="Times New Roman" w:cs="Times New Roman"/>
          <w:sz w:val="20"/>
          <w:szCs w:val="20"/>
          <w:lang w:val="en-US"/>
        </w:rPr>
      </w:pPr>
      <w:r w:rsidRPr="00466231">
        <w:rPr>
          <w:rFonts w:ascii="Times New Roman" w:hAnsi="Times New Roman" w:cs="Times New Roman"/>
          <w:lang w:val="en-US"/>
        </w:rPr>
        <w:t>The largest scale of ecological organization is the biosphere: the total sum of ecosystems on the planet. </w:t>
      </w:r>
      <w:r w:rsidR="006F78B1">
        <w:fldChar w:fldCharType="begin"/>
      </w:r>
      <w:r w:rsidR="006F78B1" w:rsidRPr="00370CCB">
        <w:rPr>
          <w:lang w:val="en-US"/>
          <w:rPrChange w:id="91" w:author="User" w:date="2018-03-27T15:19:00Z">
            <w:rPr/>
          </w:rPrChange>
        </w:rPr>
        <w:instrText xml:space="preserve"> HYPERLINK "https://en.wikipedia.org/wiki/Ecological_relationship" \o "Ecological relationship" </w:instrText>
      </w:r>
      <w:r w:rsidR="006F78B1">
        <w:fldChar w:fldCharType="separate"/>
      </w:r>
      <w:r w:rsidRPr="00466231">
        <w:rPr>
          <w:rFonts w:ascii="Times New Roman" w:hAnsi="Times New Roman" w:cs="Times New Roman"/>
          <w:lang w:val="en-US"/>
        </w:rPr>
        <w:t>Ecological relationships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regulate the flux of energy, nutrients, and climate all the way up to the planetary scale. For example, the dynamic history of the planetary atmosphere's CO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and O</w:t>
      </w:r>
      <w:r w:rsidRPr="00466231">
        <w:rPr>
          <w:rFonts w:ascii="Times New Roman" w:hAnsi="Times New Roman" w:cs="Times New Roman"/>
          <w:shd w:val="clear" w:color="auto" w:fill="FFFFFF"/>
          <w:vertAlign w:val="subscript"/>
          <w:lang w:val="en-US"/>
        </w:rPr>
        <w:t>2</w:t>
      </w:r>
      <w:r w:rsidRPr="00466231">
        <w:rPr>
          <w:rFonts w:ascii="Times New Roman" w:hAnsi="Times New Roman" w:cs="Times New Roman"/>
          <w:shd w:val="clear" w:color="auto" w:fill="FFFFFF"/>
          <w:lang w:val="en-US"/>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006F78B1">
        <w:fldChar w:fldCharType="begin"/>
      </w:r>
      <w:r w:rsidR="006F78B1" w:rsidRPr="00370CCB">
        <w:rPr>
          <w:lang w:val="en-US"/>
          <w:rPrChange w:id="92" w:author="User" w:date="2018-03-27T15:19:00Z">
            <w:rPr/>
          </w:rPrChange>
        </w:rPr>
        <w:instrText xml:space="preserve"> HYPERLINK "https://en.wikipedia.org/wiki/Gaia_hypothesis" \o "G</w:instrText>
      </w:r>
      <w:r w:rsidR="006F78B1" w:rsidRPr="00370CCB">
        <w:rPr>
          <w:lang w:val="en-US"/>
          <w:rPrChange w:id="93" w:author="User" w:date="2018-03-27T15:19:00Z">
            <w:rPr/>
          </w:rPrChange>
        </w:rPr>
        <w:instrText xml:space="preserve">aia hypothesis" </w:instrText>
      </w:r>
      <w:r w:rsidR="006F78B1">
        <w:fldChar w:fldCharType="separate"/>
      </w:r>
      <w:r w:rsidRPr="00466231">
        <w:rPr>
          <w:rFonts w:ascii="Times New Roman" w:hAnsi="Times New Roman" w:cs="Times New Roman"/>
          <w:lang w:val="en-US"/>
        </w:rPr>
        <w:t>Gaia hypothesis</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is an example of </w:t>
      </w:r>
      <w:r w:rsidR="006F78B1">
        <w:fldChar w:fldCharType="begin"/>
      </w:r>
      <w:r w:rsidR="006F78B1" w:rsidRPr="00370CCB">
        <w:rPr>
          <w:lang w:val="en-US"/>
          <w:rPrChange w:id="94" w:author="User" w:date="2018-03-27T15:19:00Z">
            <w:rPr/>
          </w:rPrChange>
        </w:rPr>
        <w:instrText xml:space="preserve"> HYPERLINK "https://en.wikipedia.org/wiki/Holism" \o "Holism" </w:instrText>
      </w:r>
      <w:r w:rsidR="006F78B1">
        <w:fldChar w:fldCharType="separate"/>
      </w:r>
      <w:r w:rsidRPr="00466231">
        <w:rPr>
          <w:rFonts w:ascii="Times New Roman" w:hAnsi="Times New Roman" w:cs="Times New Roman"/>
          <w:lang w:val="en-US"/>
        </w:rPr>
        <w:t>holism</w:t>
      </w:r>
      <w:r w:rsidR="006F78B1">
        <w:rPr>
          <w:rFonts w:ascii="Times New Roman" w:hAnsi="Times New Roman" w:cs="Times New Roman"/>
          <w:lang w:val="en-US"/>
        </w:rPr>
        <w:fldChar w:fldCharType="end"/>
      </w:r>
      <w:r w:rsidRPr="00466231">
        <w:rPr>
          <w:rFonts w:ascii="Times New Roman" w:hAnsi="Times New Roman" w:cs="Times New Roman"/>
          <w:lang w:val="en-US"/>
        </w:rPr>
        <w:t> </w:t>
      </w:r>
      <w:r w:rsidRPr="00466231">
        <w:rPr>
          <w:rFonts w:ascii="Times New Roman" w:hAnsi="Times New Roman" w:cs="Times New Roman"/>
          <w:shd w:val="clear" w:color="auto" w:fill="FFFFFF"/>
          <w:lang w:val="en-US"/>
        </w:rPr>
        <w:t xml:space="preserve">applied in ecological theory The Gaia hypothesis states that there is an </w:t>
      </w:r>
      <w:r w:rsidRPr="00466231">
        <w:rPr>
          <w:rFonts w:ascii="Times New Roman" w:hAnsi="Times New Roman" w:cs="Times New Roman"/>
          <w:lang w:val="en-US"/>
        </w:rPr>
        <w:t>emergent </w:t>
      </w:r>
      <w:r w:rsidR="006F78B1">
        <w:fldChar w:fldCharType="begin"/>
      </w:r>
      <w:r w:rsidR="006F78B1" w:rsidRPr="00370CCB">
        <w:rPr>
          <w:lang w:val="en-US"/>
          <w:rPrChange w:id="95" w:author="User" w:date="2018-03-27T15:19:00Z">
            <w:rPr/>
          </w:rPrChange>
        </w:rPr>
        <w:instrText xml:space="preserve"> HYPERLINK "https://en.wikipedia.org/wiki/Feedback</w:instrText>
      </w:r>
      <w:r w:rsidR="006F78B1" w:rsidRPr="00370CCB">
        <w:rPr>
          <w:lang w:val="en-US"/>
          <w:rPrChange w:id="96" w:author="User" w:date="2018-03-27T15:19:00Z">
            <w:rPr/>
          </w:rPrChange>
        </w:rPr>
        <w:instrText xml:space="preserve">_loop" \o "Feedback loop" </w:instrText>
      </w:r>
      <w:r w:rsidR="006F78B1">
        <w:fldChar w:fldCharType="separate"/>
      </w:r>
      <w:r w:rsidRPr="00466231">
        <w:rPr>
          <w:rFonts w:ascii="Times New Roman" w:hAnsi="Times New Roman" w:cs="Times New Roman"/>
          <w:lang w:val="en-US"/>
        </w:rPr>
        <w:t>feedback loop</w:t>
      </w:r>
      <w:r w:rsidR="006F78B1">
        <w:rPr>
          <w:rFonts w:ascii="Times New Roman" w:hAnsi="Times New Roman" w:cs="Times New Roman"/>
          <w:lang w:val="en-US"/>
        </w:rPr>
        <w:fldChar w:fldCharType="end"/>
      </w:r>
      <w:r w:rsidRPr="00466231">
        <w:rPr>
          <w:rFonts w:ascii="Times New Roman" w:hAnsi="Times New Roman" w:cs="Times New Roman"/>
          <w:shd w:val="clear" w:color="auto" w:fill="FFFFFF"/>
          <w:lang w:val="en-US"/>
        </w:rPr>
        <w:t> generated by the metabolism of living organisms that maintains the core temperature of the Earth and atmospheric conditions within a narrow self-regulating range of tolerance.</w:t>
      </w:r>
    </w:p>
    <w:p w:rsidR="002E423A" w:rsidRDefault="002E423A" w:rsidP="006354ED">
      <w:pPr>
        <w:rPr>
          <w:rStyle w:val="a5"/>
          <w:rFonts w:ascii="Times New Roman" w:hAnsi="Times New Roman" w:cs="Times New Roman"/>
          <w:i w:val="0"/>
          <w:sz w:val="20"/>
          <w:szCs w:val="20"/>
          <w:lang w:val="en-US"/>
        </w:rPr>
      </w:pPr>
    </w:p>
    <w:p w:rsidR="002E423A" w:rsidRDefault="002E423A" w:rsidP="002E423A">
      <w:pPr>
        <w:rPr>
          <w:rStyle w:val="a5"/>
          <w:rFonts w:ascii="Times New Roman" w:hAnsi="Times New Roman" w:cs="Times New Roman"/>
          <w:i w:val="0"/>
          <w:sz w:val="20"/>
          <w:szCs w:val="20"/>
          <w:lang w:val="en-US"/>
        </w:rPr>
      </w:pPr>
      <w:r>
        <w:rPr>
          <w:rStyle w:val="a5"/>
          <w:rFonts w:ascii="Times New Roman" w:hAnsi="Times New Roman" w:cs="Times New Roman"/>
          <w:i w:val="0"/>
          <w:sz w:val="20"/>
          <w:szCs w:val="20"/>
          <w:lang w:val="en-US"/>
        </w:rPr>
        <w:br w:type="page"/>
      </w:r>
    </w:p>
    <w:p w:rsidR="00F23902" w:rsidRPr="007D56BD" w:rsidRDefault="002E423A" w:rsidP="006354ED">
      <w:pPr>
        <w:rPr>
          <w:rStyle w:val="a5"/>
          <w:rFonts w:ascii="Times New Roman" w:hAnsi="Times New Roman" w:cs="Times New Roman"/>
          <w:i w:val="0"/>
          <w:sz w:val="20"/>
          <w:szCs w:val="20"/>
          <w:lang w:val="en-US"/>
        </w:rPr>
      </w:pPr>
      <w:r>
        <w:rPr>
          <w:rFonts w:ascii="Times New Roman" w:hAnsi="Times New Roman" w:cs="Times New Roman"/>
          <w:iCs/>
          <w:noProof/>
          <w:sz w:val="20"/>
          <w:szCs w:val="20"/>
          <w:lang w:eastAsia="el-GR"/>
        </w:rPr>
        <w:lastRenderedPageBreak/>
        <w:drawing>
          <wp:inline distT="0" distB="0" distL="0" distR="0" wp14:anchorId="2D2D4774" wp14:editId="3D1AEFFA">
            <wp:extent cx="5486400" cy="3200400"/>
            <wp:effectExtent l="95250" t="0" r="11430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sectPr w:rsidR="00F23902" w:rsidRPr="007D56BD" w:rsidSect="00A47BB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8B1" w:rsidRDefault="006F78B1" w:rsidP="00402FBE">
      <w:pPr>
        <w:spacing w:after="0" w:line="240" w:lineRule="auto"/>
      </w:pPr>
      <w:r>
        <w:separator/>
      </w:r>
    </w:p>
  </w:endnote>
  <w:endnote w:type="continuationSeparator" w:id="0">
    <w:p w:rsidR="006F78B1" w:rsidRDefault="006F78B1" w:rsidP="00402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5B8" w:rsidRPr="004D1CEE" w:rsidRDefault="00DB75B8" w:rsidP="004D1CEE">
    <w:pPr>
      <w:pStyle w:val="a7"/>
      <w:jc w:val="center"/>
      <w:rPr>
        <w:lang w:val="en-US"/>
      </w:rPr>
    </w:pPr>
    <w:r>
      <w:rPr>
        <w:lang w:val="en-US"/>
      </w:rPr>
      <w:t>3-3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3A" w:rsidRPr="00F66807" w:rsidRDefault="002E423A" w:rsidP="00F66807">
    <w:pPr>
      <w:pStyle w:val="a7"/>
      <w:ind w:firstLine="0"/>
      <w:jc w:val="center"/>
      <w:rPr>
        <w:lang w:val="en-US"/>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1D1" w:rsidRPr="00F66807" w:rsidRDefault="006115BF" w:rsidP="00F66807">
    <w:pPr>
      <w:pStyle w:val="a7"/>
      <w:jc w:val="center"/>
      <w:rPr>
        <w:lang w:val="en-US"/>
      </w:rPr>
    </w:pPr>
    <w:r>
      <w:rPr>
        <w:lang w:val="en-US"/>
      </w:rPr>
      <w:t>5-7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5B8" w:rsidRPr="00F66807" w:rsidRDefault="00F66807" w:rsidP="00F66807">
    <w:pPr>
      <w:pStyle w:val="a7"/>
      <w:ind w:firstLine="0"/>
      <w:jc w:val="center"/>
      <w:rPr>
        <w:lang w:val="en-US"/>
      </w:rPr>
    </w:pPr>
    <w:r w:rsidRPr="00F66807">
      <w:rPr>
        <w:lang w:val="en-US"/>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807" w:rsidRPr="00F66807" w:rsidRDefault="00F66807" w:rsidP="00F66807">
    <w:pPr>
      <w:pStyle w:val="a7"/>
      <w:jc w:val="cen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FE6" w:rsidRPr="00F66807" w:rsidRDefault="005A79A3" w:rsidP="00F66807">
    <w:pPr>
      <w:pStyle w:val="a7"/>
      <w:jc w:val="center"/>
      <w:rPr>
        <w:lang w:val="en-US"/>
      </w:rPr>
    </w:pPr>
    <w:r>
      <w:rPr>
        <w:lang w:val="en-US"/>
      </w:rPr>
      <w:t>1-1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7A0" w:rsidRPr="00F66807" w:rsidRDefault="006D41D1" w:rsidP="00F66807">
    <w:pPr>
      <w:pStyle w:val="a7"/>
      <w:ind w:firstLine="0"/>
      <w:jc w:val="center"/>
      <w:rPr>
        <w:lang w:val="en-US"/>
      </w:rPr>
    </w:pPr>
    <w:r>
      <w:rPr>
        <w:lang w:val="en-US"/>
      </w:rPr>
      <w:t>3-3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9A3" w:rsidRPr="00F66807" w:rsidRDefault="005A79A3" w:rsidP="00F66807">
    <w:pPr>
      <w:pStyle w:val="a7"/>
      <w:jc w:val="center"/>
      <w:rPr>
        <w:lang w:val="en-US"/>
      </w:rPr>
    </w:pPr>
    <w:r>
      <w:rPr>
        <w:lang w:val="en-US"/>
      </w:rPr>
      <w:t>2-2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92E" w:rsidRPr="00F66807" w:rsidRDefault="006115BF" w:rsidP="00F66807">
    <w:pPr>
      <w:pStyle w:val="a7"/>
      <w:jc w:val="center"/>
      <w:rPr>
        <w:lang w:val="en-US"/>
      </w:rPr>
    </w:pPr>
    <w:r>
      <w:rPr>
        <w:lang w:val="en-US"/>
      </w:rPr>
      <w:t>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E51" w:rsidRPr="00F66807" w:rsidRDefault="006115BF" w:rsidP="00F66807">
    <w:pPr>
      <w:pStyle w:val="a7"/>
      <w:ind w:firstLine="0"/>
      <w:jc w:val="center"/>
      <w:rPr>
        <w:lang w:val="en-US"/>
      </w:rPr>
    </w:pPr>
    <w:r>
      <w:rPr>
        <w:lang w:val="en-US"/>
      </w:rPr>
      <w:t>4-6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030" w:rsidRPr="00F66807" w:rsidRDefault="006115BF" w:rsidP="00F66807">
    <w:pPr>
      <w:pStyle w:val="a7"/>
      <w:jc w:val="center"/>
      <w:rPr>
        <w:lang w:val="en-US"/>
      </w:rPr>
    </w:pPr>
    <w:r>
      <w:rPr>
        <w:lang w:val="en-US"/>
      </w:rPr>
      <w:t>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8B1" w:rsidRDefault="006F78B1" w:rsidP="00402FBE">
      <w:pPr>
        <w:spacing w:after="0" w:line="240" w:lineRule="auto"/>
      </w:pPr>
      <w:r>
        <w:separator/>
      </w:r>
    </w:p>
  </w:footnote>
  <w:footnote w:type="continuationSeparator" w:id="0">
    <w:p w:rsidR="006F78B1" w:rsidRDefault="006F78B1" w:rsidP="00402F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5B8" w:rsidRPr="004D1CEE" w:rsidRDefault="00DB75B8" w:rsidP="004D1CEE">
    <w:pPr>
      <w:pStyle w:val="a6"/>
      <w:jc w:val="center"/>
      <w:rPr>
        <w:lang w:val="en-U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2A2" w:rsidRPr="00185DDD" w:rsidRDefault="006D41D1" w:rsidP="00F66807">
    <w:pPr>
      <w:pStyle w:val="a6"/>
      <w:ind w:firstLine="0"/>
      <w:jc w:val="center"/>
      <w:rPr>
        <w:lang w:val="en-US"/>
      </w:rPr>
    </w:pPr>
    <w:r>
      <w:rPr>
        <w:lang w:val="en-US"/>
      </w:rPr>
      <w:t>5. HIERARCHY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5B8" w:rsidRPr="00185DDD" w:rsidRDefault="00DB75B8" w:rsidP="00185DDD">
    <w:pPr>
      <w:pStyle w:val="a6"/>
      <w:ind w:firstLine="0"/>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DD" w:rsidRPr="00185DDD" w:rsidRDefault="00185DDD" w:rsidP="00F66807">
    <w:pPr>
      <w:pStyle w:val="a6"/>
      <w:ind w:firstLine="0"/>
      <w:jc w:val="center"/>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A3A" w:rsidRPr="00185DDD" w:rsidRDefault="006C2A3A" w:rsidP="00F66807">
    <w:pPr>
      <w:pStyle w:val="a6"/>
      <w:ind w:firstLine="0"/>
      <w:jc w:val="center"/>
      <w:rPr>
        <w:lang w:val="en-US"/>
      </w:rPr>
    </w:pPr>
    <w:proofErr w:type="gramStart"/>
    <w:r>
      <w:rPr>
        <w:lang w:val="en-US"/>
      </w:rPr>
      <w:t>1.ECOLOGY</w:t>
    </w:r>
    <w:proofErr w:type="gramEnd"/>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7A0" w:rsidRPr="00185DDD" w:rsidRDefault="00246E51" w:rsidP="001833DF">
    <w:pPr>
      <w:pStyle w:val="a6"/>
      <w:ind w:firstLine="0"/>
      <w:jc w:val="center"/>
      <w:rPr>
        <w:lang w:val="en-US"/>
      </w:rPr>
    </w:pPr>
    <w:proofErr w:type="gramStart"/>
    <w:r>
      <w:rPr>
        <w:lang w:val="en-US"/>
      </w:rPr>
      <w:t>4.INDIVIDUAL</w:t>
    </w:r>
    <w:proofErr w:type="gramEnd"/>
    <w:r>
      <w:rPr>
        <w:lang w:val="en-US"/>
      </w:rPr>
      <w:t xml:space="preserve"> ECOLOGY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FE6" w:rsidRPr="00185DDD" w:rsidRDefault="005A79A3" w:rsidP="00F66807">
    <w:pPr>
      <w:pStyle w:val="a6"/>
      <w:ind w:firstLine="0"/>
      <w:jc w:val="center"/>
      <w:rPr>
        <w:lang w:val="en-US"/>
      </w:rPr>
    </w:pPr>
    <w:proofErr w:type="gramStart"/>
    <w:r>
      <w:rPr>
        <w:lang w:val="en-US"/>
      </w:rPr>
      <w:t>2.BIOLOGY</w:t>
    </w:r>
    <w:proofErr w:type="gramEnd"/>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92E" w:rsidRPr="00185DDD" w:rsidRDefault="0004792E" w:rsidP="00F66807">
    <w:pPr>
      <w:pStyle w:val="a6"/>
      <w:ind w:firstLine="0"/>
      <w:jc w:val="center"/>
      <w:rPr>
        <w:lang w:val="en-U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030" w:rsidRPr="00185DDD" w:rsidRDefault="006D41D1" w:rsidP="00F66807">
    <w:pPr>
      <w:pStyle w:val="a6"/>
      <w:ind w:firstLine="0"/>
      <w:jc w:val="center"/>
      <w:rPr>
        <w:lang w:val="en-US"/>
      </w:rPr>
    </w:pPr>
    <w:proofErr w:type="gramStart"/>
    <w:r>
      <w:rPr>
        <w:lang w:val="en-US"/>
      </w:rPr>
      <w:t>4.INDIVIDUAL</w:t>
    </w:r>
    <w:proofErr w:type="gramEnd"/>
    <w:r>
      <w:rPr>
        <w:lang w:val="en-US"/>
      </w:rPr>
      <w:t xml:space="preserve"> ECOLOGY</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3A" w:rsidRPr="00185DDD" w:rsidRDefault="002E423A" w:rsidP="002E423A">
    <w:pPr>
      <w:pStyle w:val="a6"/>
      <w:ind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B09AE"/>
    <w:multiLevelType w:val="multilevel"/>
    <w:tmpl w:val="1E0E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F62"/>
    <w:rsid w:val="0004792E"/>
    <w:rsid w:val="0012672B"/>
    <w:rsid w:val="00163AFF"/>
    <w:rsid w:val="00176030"/>
    <w:rsid w:val="001833DF"/>
    <w:rsid w:val="00185DDD"/>
    <w:rsid w:val="00193AB3"/>
    <w:rsid w:val="001B0107"/>
    <w:rsid w:val="001F7EC7"/>
    <w:rsid w:val="002233A5"/>
    <w:rsid w:val="00246E51"/>
    <w:rsid w:val="002E423A"/>
    <w:rsid w:val="00361745"/>
    <w:rsid w:val="00370782"/>
    <w:rsid w:val="00370CCB"/>
    <w:rsid w:val="003E2991"/>
    <w:rsid w:val="00402FBE"/>
    <w:rsid w:val="0042040D"/>
    <w:rsid w:val="00421343"/>
    <w:rsid w:val="00466231"/>
    <w:rsid w:val="00481EC9"/>
    <w:rsid w:val="004946DC"/>
    <w:rsid w:val="004974EB"/>
    <w:rsid w:val="004D1CEE"/>
    <w:rsid w:val="00504F16"/>
    <w:rsid w:val="005A79A3"/>
    <w:rsid w:val="005E1A5A"/>
    <w:rsid w:val="006115BF"/>
    <w:rsid w:val="006273D5"/>
    <w:rsid w:val="006354ED"/>
    <w:rsid w:val="00683D7C"/>
    <w:rsid w:val="006C2A3A"/>
    <w:rsid w:val="006D41D1"/>
    <w:rsid w:val="006F78B1"/>
    <w:rsid w:val="0073412D"/>
    <w:rsid w:val="007863D5"/>
    <w:rsid w:val="007D56BD"/>
    <w:rsid w:val="0088747F"/>
    <w:rsid w:val="00890ACD"/>
    <w:rsid w:val="008A1FE6"/>
    <w:rsid w:val="008B49F1"/>
    <w:rsid w:val="00906F8C"/>
    <w:rsid w:val="00932C98"/>
    <w:rsid w:val="009C6894"/>
    <w:rsid w:val="00A47BB6"/>
    <w:rsid w:val="00A541E2"/>
    <w:rsid w:val="00AB39E2"/>
    <w:rsid w:val="00B36963"/>
    <w:rsid w:val="00B4209F"/>
    <w:rsid w:val="00BA1685"/>
    <w:rsid w:val="00BA3F62"/>
    <w:rsid w:val="00BD22A2"/>
    <w:rsid w:val="00C757A0"/>
    <w:rsid w:val="00C91CD7"/>
    <w:rsid w:val="00C97CCD"/>
    <w:rsid w:val="00D163F1"/>
    <w:rsid w:val="00D3318F"/>
    <w:rsid w:val="00D617F9"/>
    <w:rsid w:val="00DB75B8"/>
    <w:rsid w:val="00EB0C36"/>
    <w:rsid w:val="00F23902"/>
    <w:rsid w:val="00F26549"/>
    <w:rsid w:val="00F36353"/>
    <w:rsid w:val="00F5290E"/>
    <w:rsid w:val="00F66807"/>
    <w:rsid w:val="00F66DA4"/>
    <w:rsid w:val="00F776AF"/>
    <w:rsid w:val="00FB54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312"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F66D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66D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A3F6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BA3F62"/>
    <w:rPr>
      <w:color w:val="0000FF"/>
      <w:u w:val="single"/>
    </w:rPr>
  </w:style>
  <w:style w:type="paragraph" w:styleId="a3">
    <w:name w:val="No Spacing"/>
    <w:link w:val="Char"/>
    <w:uiPriority w:val="1"/>
    <w:qFormat/>
    <w:rsid w:val="00BA3F62"/>
    <w:pPr>
      <w:spacing w:after="0" w:line="240" w:lineRule="auto"/>
    </w:pPr>
  </w:style>
  <w:style w:type="character" w:styleId="a4">
    <w:name w:val="Subtle Emphasis"/>
    <w:basedOn w:val="a0"/>
    <w:uiPriority w:val="19"/>
    <w:qFormat/>
    <w:rsid w:val="00BA3F62"/>
    <w:rPr>
      <w:i/>
      <w:iCs/>
      <w:color w:val="808080" w:themeColor="text1" w:themeTint="7F"/>
    </w:rPr>
  </w:style>
  <w:style w:type="character" w:styleId="a5">
    <w:name w:val="Emphasis"/>
    <w:basedOn w:val="a0"/>
    <w:uiPriority w:val="20"/>
    <w:qFormat/>
    <w:rsid w:val="00BA3F62"/>
    <w:rPr>
      <w:i/>
      <w:iCs/>
    </w:rPr>
  </w:style>
  <w:style w:type="paragraph" w:styleId="a6">
    <w:name w:val="header"/>
    <w:basedOn w:val="a"/>
    <w:link w:val="Char0"/>
    <w:uiPriority w:val="99"/>
    <w:unhideWhenUsed/>
    <w:rsid w:val="00402FBE"/>
    <w:pPr>
      <w:tabs>
        <w:tab w:val="center" w:pos="4153"/>
        <w:tab w:val="right" w:pos="8306"/>
      </w:tabs>
      <w:spacing w:after="0" w:line="240" w:lineRule="auto"/>
    </w:pPr>
  </w:style>
  <w:style w:type="character" w:customStyle="1" w:styleId="Char0">
    <w:name w:val="Κεφαλίδα Char"/>
    <w:basedOn w:val="a0"/>
    <w:link w:val="a6"/>
    <w:uiPriority w:val="99"/>
    <w:rsid w:val="00402FBE"/>
  </w:style>
  <w:style w:type="paragraph" w:styleId="a7">
    <w:name w:val="footer"/>
    <w:basedOn w:val="a"/>
    <w:link w:val="Char1"/>
    <w:uiPriority w:val="99"/>
    <w:unhideWhenUsed/>
    <w:rsid w:val="00402FBE"/>
    <w:pPr>
      <w:tabs>
        <w:tab w:val="center" w:pos="4153"/>
        <w:tab w:val="right" w:pos="8306"/>
      </w:tabs>
      <w:spacing w:after="0" w:line="240" w:lineRule="auto"/>
    </w:pPr>
  </w:style>
  <w:style w:type="character" w:customStyle="1" w:styleId="Char1">
    <w:name w:val="Υποσέλιδο Char"/>
    <w:basedOn w:val="a0"/>
    <w:link w:val="a7"/>
    <w:uiPriority w:val="99"/>
    <w:rsid w:val="00402FBE"/>
  </w:style>
  <w:style w:type="character" w:customStyle="1" w:styleId="1Char">
    <w:name w:val="Επικεφαλίδα 1 Char"/>
    <w:basedOn w:val="a0"/>
    <w:link w:val="1"/>
    <w:uiPriority w:val="9"/>
    <w:rsid w:val="00F66DA4"/>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F66DA4"/>
    <w:rPr>
      <w:rFonts w:asciiTheme="majorHAnsi" w:eastAsiaTheme="majorEastAsia" w:hAnsiTheme="majorHAnsi" w:cstheme="majorBidi"/>
      <w:b/>
      <w:bCs/>
      <w:color w:val="4F81BD" w:themeColor="accent1"/>
      <w:sz w:val="26"/>
      <w:szCs w:val="26"/>
    </w:rPr>
  </w:style>
  <w:style w:type="paragraph" w:styleId="a8">
    <w:name w:val="TOC Heading"/>
    <w:basedOn w:val="1"/>
    <w:next w:val="a"/>
    <w:uiPriority w:val="39"/>
    <w:semiHidden/>
    <w:unhideWhenUsed/>
    <w:qFormat/>
    <w:rsid w:val="001B0107"/>
    <w:pPr>
      <w:outlineLvl w:val="9"/>
    </w:pPr>
  </w:style>
  <w:style w:type="paragraph" w:styleId="10">
    <w:name w:val="toc 1"/>
    <w:basedOn w:val="a"/>
    <w:next w:val="a"/>
    <w:autoRedefine/>
    <w:uiPriority w:val="39"/>
    <w:unhideWhenUsed/>
    <w:rsid w:val="001B0107"/>
    <w:pPr>
      <w:spacing w:after="100"/>
    </w:pPr>
  </w:style>
  <w:style w:type="paragraph" w:styleId="20">
    <w:name w:val="toc 2"/>
    <w:basedOn w:val="a"/>
    <w:next w:val="a"/>
    <w:autoRedefine/>
    <w:uiPriority w:val="39"/>
    <w:unhideWhenUsed/>
    <w:rsid w:val="001B0107"/>
    <w:pPr>
      <w:spacing w:after="100"/>
      <w:ind w:left="220"/>
    </w:pPr>
  </w:style>
  <w:style w:type="paragraph" w:styleId="a9">
    <w:name w:val="Balloon Text"/>
    <w:basedOn w:val="a"/>
    <w:link w:val="Char2"/>
    <w:uiPriority w:val="99"/>
    <w:semiHidden/>
    <w:unhideWhenUsed/>
    <w:rsid w:val="001B0107"/>
    <w:pPr>
      <w:spacing w:after="0" w:line="240" w:lineRule="auto"/>
    </w:pPr>
    <w:rPr>
      <w:rFonts w:ascii="Tahoma" w:hAnsi="Tahoma" w:cs="Tahoma"/>
      <w:sz w:val="16"/>
      <w:szCs w:val="16"/>
    </w:rPr>
  </w:style>
  <w:style w:type="character" w:customStyle="1" w:styleId="Char2">
    <w:name w:val="Κείμενο πλαισίου Char"/>
    <w:basedOn w:val="a0"/>
    <w:link w:val="a9"/>
    <w:uiPriority w:val="99"/>
    <w:semiHidden/>
    <w:rsid w:val="001B0107"/>
    <w:rPr>
      <w:rFonts w:ascii="Tahoma" w:hAnsi="Tahoma" w:cs="Tahoma"/>
      <w:sz w:val="16"/>
      <w:szCs w:val="16"/>
    </w:rPr>
  </w:style>
  <w:style w:type="table" w:styleId="aa">
    <w:name w:val="Table Grid"/>
    <w:basedOn w:val="a1"/>
    <w:uiPriority w:val="59"/>
    <w:rsid w:val="00D61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Light Shading Accent 4"/>
    <w:basedOn w:val="a1"/>
    <w:uiPriority w:val="60"/>
    <w:rsid w:val="00D617F9"/>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b">
    <w:name w:val="Title"/>
    <w:basedOn w:val="a"/>
    <w:next w:val="a"/>
    <w:link w:val="Char3"/>
    <w:uiPriority w:val="10"/>
    <w:qFormat/>
    <w:rsid w:val="00932C98"/>
    <w:pPr>
      <w:pBdr>
        <w:bottom w:val="single" w:sz="8" w:space="4" w:color="4F81BD" w:themeColor="accent1"/>
      </w:pBdr>
      <w:spacing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3">
    <w:name w:val="Τίτλος Char"/>
    <w:basedOn w:val="a0"/>
    <w:link w:val="ab"/>
    <w:uiPriority w:val="10"/>
    <w:rsid w:val="00932C98"/>
    <w:rPr>
      <w:rFonts w:asciiTheme="majorHAnsi" w:eastAsiaTheme="majorEastAsia" w:hAnsiTheme="majorHAnsi" w:cstheme="majorBidi"/>
      <w:color w:val="17365D" w:themeColor="text2" w:themeShade="BF"/>
      <w:spacing w:val="5"/>
      <w:kern w:val="28"/>
      <w:sz w:val="52"/>
      <w:szCs w:val="52"/>
      <w:lang w:eastAsia="el-GR"/>
    </w:rPr>
  </w:style>
  <w:style w:type="paragraph" w:styleId="ac">
    <w:name w:val="Subtitle"/>
    <w:basedOn w:val="a"/>
    <w:next w:val="a"/>
    <w:link w:val="Char4"/>
    <w:uiPriority w:val="11"/>
    <w:qFormat/>
    <w:rsid w:val="00932C98"/>
    <w:pPr>
      <w:numPr>
        <w:ilvl w:val="1"/>
      </w:numPr>
      <w:spacing w:line="276" w:lineRule="auto"/>
      <w:ind w:firstLine="709"/>
    </w:pPr>
    <w:rPr>
      <w:rFonts w:asciiTheme="majorHAnsi" w:eastAsiaTheme="majorEastAsia" w:hAnsiTheme="majorHAnsi" w:cstheme="majorBidi"/>
      <w:i/>
      <w:iCs/>
      <w:color w:val="4F81BD" w:themeColor="accent1"/>
      <w:spacing w:val="15"/>
      <w:sz w:val="24"/>
      <w:szCs w:val="24"/>
      <w:lang w:eastAsia="el-GR"/>
    </w:rPr>
  </w:style>
  <w:style w:type="character" w:customStyle="1" w:styleId="Char4">
    <w:name w:val="Υπότιτλος Char"/>
    <w:basedOn w:val="a0"/>
    <w:link w:val="ac"/>
    <w:uiPriority w:val="11"/>
    <w:rsid w:val="00932C98"/>
    <w:rPr>
      <w:rFonts w:asciiTheme="majorHAnsi" w:eastAsiaTheme="majorEastAsia" w:hAnsiTheme="majorHAnsi" w:cstheme="majorBidi"/>
      <w:i/>
      <w:iCs/>
      <w:color w:val="4F81BD" w:themeColor="accent1"/>
      <w:spacing w:val="15"/>
      <w:sz w:val="24"/>
      <w:szCs w:val="24"/>
      <w:lang w:eastAsia="el-GR"/>
    </w:rPr>
  </w:style>
  <w:style w:type="character" w:customStyle="1" w:styleId="Char">
    <w:name w:val="Χωρίς διάστιχο Char"/>
    <w:basedOn w:val="a0"/>
    <w:link w:val="a3"/>
    <w:uiPriority w:val="1"/>
    <w:rsid w:val="00932C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312"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F66D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66D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A3F6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BA3F62"/>
    <w:rPr>
      <w:color w:val="0000FF"/>
      <w:u w:val="single"/>
    </w:rPr>
  </w:style>
  <w:style w:type="paragraph" w:styleId="a3">
    <w:name w:val="No Spacing"/>
    <w:link w:val="Char"/>
    <w:uiPriority w:val="1"/>
    <w:qFormat/>
    <w:rsid w:val="00BA3F62"/>
    <w:pPr>
      <w:spacing w:after="0" w:line="240" w:lineRule="auto"/>
    </w:pPr>
  </w:style>
  <w:style w:type="character" w:styleId="a4">
    <w:name w:val="Subtle Emphasis"/>
    <w:basedOn w:val="a0"/>
    <w:uiPriority w:val="19"/>
    <w:qFormat/>
    <w:rsid w:val="00BA3F62"/>
    <w:rPr>
      <w:i/>
      <w:iCs/>
      <w:color w:val="808080" w:themeColor="text1" w:themeTint="7F"/>
    </w:rPr>
  </w:style>
  <w:style w:type="character" w:styleId="a5">
    <w:name w:val="Emphasis"/>
    <w:basedOn w:val="a0"/>
    <w:uiPriority w:val="20"/>
    <w:qFormat/>
    <w:rsid w:val="00BA3F62"/>
    <w:rPr>
      <w:i/>
      <w:iCs/>
    </w:rPr>
  </w:style>
  <w:style w:type="paragraph" w:styleId="a6">
    <w:name w:val="header"/>
    <w:basedOn w:val="a"/>
    <w:link w:val="Char0"/>
    <w:uiPriority w:val="99"/>
    <w:unhideWhenUsed/>
    <w:rsid w:val="00402FBE"/>
    <w:pPr>
      <w:tabs>
        <w:tab w:val="center" w:pos="4153"/>
        <w:tab w:val="right" w:pos="8306"/>
      </w:tabs>
      <w:spacing w:after="0" w:line="240" w:lineRule="auto"/>
    </w:pPr>
  </w:style>
  <w:style w:type="character" w:customStyle="1" w:styleId="Char0">
    <w:name w:val="Κεφαλίδα Char"/>
    <w:basedOn w:val="a0"/>
    <w:link w:val="a6"/>
    <w:uiPriority w:val="99"/>
    <w:rsid w:val="00402FBE"/>
  </w:style>
  <w:style w:type="paragraph" w:styleId="a7">
    <w:name w:val="footer"/>
    <w:basedOn w:val="a"/>
    <w:link w:val="Char1"/>
    <w:uiPriority w:val="99"/>
    <w:unhideWhenUsed/>
    <w:rsid w:val="00402FBE"/>
    <w:pPr>
      <w:tabs>
        <w:tab w:val="center" w:pos="4153"/>
        <w:tab w:val="right" w:pos="8306"/>
      </w:tabs>
      <w:spacing w:after="0" w:line="240" w:lineRule="auto"/>
    </w:pPr>
  </w:style>
  <w:style w:type="character" w:customStyle="1" w:styleId="Char1">
    <w:name w:val="Υποσέλιδο Char"/>
    <w:basedOn w:val="a0"/>
    <w:link w:val="a7"/>
    <w:uiPriority w:val="99"/>
    <w:rsid w:val="00402FBE"/>
  </w:style>
  <w:style w:type="character" w:customStyle="1" w:styleId="1Char">
    <w:name w:val="Επικεφαλίδα 1 Char"/>
    <w:basedOn w:val="a0"/>
    <w:link w:val="1"/>
    <w:uiPriority w:val="9"/>
    <w:rsid w:val="00F66DA4"/>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F66DA4"/>
    <w:rPr>
      <w:rFonts w:asciiTheme="majorHAnsi" w:eastAsiaTheme="majorEastAsia" w:hAnsiTheme="majorHAnsi" w:cstheme="majorBidi"/>
      <w:b/>
      <w:bCs/>
      <w:color w:val="4F81BD" w:themeColor="accent1"/>
      <w:sz w:val="26"/>
      <w:szCs w:val="26"/>
    </w:rPr>
  </w:style>
  <w:style w:type="paragraph" w:styleId="a8">
    <w:name w:val="TOC Heading"/>
    <w:basedOn w:val="1"/>
    <w:next w:val="a"/>
    <w:uiPriority w:val="39"/>
    <w:semiHidden/>
    <w:unhideWhenUsed/>
    <w:qFormat/>
    <w:rsid w:val="001B0107"/>
    <w:pPr>
      <w:outlineLvl w:val="9"/>
    </w:pPr>
  </w:style>
  <w:style w:type="paragraph" w:styleId="10">
    <w:name w:val="toc 1"/>
    <w:basedOn w:val="a"/>
    <w:next w:val="a"/>
    <w:autoRedefine/>
    <w:uiPriority w:val="39"/>
    <w:unhideWhenUsed/>
    <w:rsid w:val="001B0107"/>
    <w:pPr>
      <w:spacing w:after="100"/>
    </w:pPr>
  </w:style>
  <w:style w:type="paragraph" w:styleId="20">
    <w:name w:val="toc 2"/>
    <w:basedOn w:val="a"/>
    <w:next w:val="a"/>
    <w:autoRedefine/>
    <w:uiPriority w:val="39"/>
    <w:unhideWhenUsed/>
    <w:rsid w:val="001B0107"/>
    <w:pPr>
      <w:spacing w:after="100"/>
      <w:ind w:left="220"/>
    </w:pPr>
  </w:style>
  <w:style w:type="paragraph" w:styleId="a9">
    <w:name w:val="Balloon Text"/>
    <w:basedOn w:val="a"/>
    <w:link w:val="Char2"/>
    <w:uiPriority w:val="99"/>
    <w:semiHidden/>
    <w:unhideWhenUsed/>
    <w:rsid w:val="001B0107"/>
    <w:pPr>
      <w:spacing w:after="0" w:line="240" w:lineRule="auto"/>
    </w:pPr>
    <w:rPr>
      <w:rFonts w:ascii="Tahoma" w:hAnsi="Tahoma" w:cs="Tahoma"/>
      <w:sz w:val="16"/>
      <w:szCs w:val="16"/>
    </w:rPr>
  </w:style>
  <w:style w:type="character" w:customStyle="1" w:styleId="Char2">
    <w:name w:val="Κείμενο πλαισίου Char"/>
    <w:basedOn w:val="a0"/>
    <w:link w:val="a9"/>
    <w:uiPriority w:val="99"/>
    <w:semiHidden/>
    <w:rsid w:val="001B0107"/>
    <w:rPr>
      <w:rFonts w:ascii="Tahoma" w:hAnsi="Tahoma" w:cs="Tahoma"/>
      <w:sz w:val="16"/>
      <w:szCs w:val="16"/>
    </w:rPr>
  </w:style>
  <w:style w:type="table" w:styleId="aa">
    <w:name w:val="Table Grid"/>
    <w:basedOn w:val="a1"/>
    <w:uiPriority w:val="59"/>
    <w:rsid w:val="00D61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Light Shading Accent 4"/>
    <w:basedOn w:val="a1"/>
    <w:uiPriority w:val="60"/>
    <w:rsid w:val="00D617F9"/>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b">
    <w:name w:val="Title"/>
    <w:basedOn w:val="a"/>
    <w:next w:val="a"/>
    <w:link w:val="Char3"/>
    <w:uiPriority w:val="10"/>
    <w:qFormat/>
    <w:rsid w:val="00932C98"/>
    <w:pPr>
      <w:pBdr>
        <w:bottom w:val="single" w:sz="8" w:space="4" w:color="4F81BD" w:themeColor="accent1"/>
      </w:pBdr>
      <w:spacing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3">
    <w:name w:val="Τίτλος Char"/>
    <w:basedOn w:val="a0"/>
    <w:link w:val="ab"/>
    <w:uiPriority w:val="10"/>
    <w:rsid w:val="00932C98"/>
    <w:rPr>
      <w:rFonts w:asciiTheme="majorHAnsi" w:eastAsiaTheme="majorEastAsia" w:hAnsiTheme="majorHAnsi" w:cstheme="majorBidi"/>
      <w:color w:val="17365D" w:themeColor="text2" w:themeShade="BF"/>
      <w:spacing w:val="5"/>
      <w:kern w:val="28"/>
      <w:sz w:val="52"/>
      <w:szCs w:val="52"/>
      <w:lang w:eastAsia="el-GR"/>
    </w:rPr>
  </w:style>
  <w:style w:type="paragraph" w:styleId="ac">
    <w:name w:val="Subtitle"/>
    <w:basedOn w:val="a"/>
    <w:next w:val="a"/>
    <w:link w:val="Char4"/>
    <w:uiPriority w:val="11"/>
    <w:qFormat/>
    <w:rsid w:val="00932C98"/>
    <w:pPr>
      <w:numPr>
        <w:ilvl w:val="1"/>
      </w:numPr>
      <w:spacing w:line="276" w:lineRule="auto"/>
      <w:ind w:firstLine="709"/>
    </w:pPr>
    <w:rPr>
      <w:rFonts w:asciiTheme="majorHAnsi" w:eastAsiaTheme="majorEastAsia" w:hAnsiTheme="majorHAnsi" w:cstheme="majorBidi"/>
      <w:i/>
      <w:iCs/>
      <w:color w:val="4F81BD" w:themeColor="accent1"/>
      <w:spacing w:val="15"/>
      <w:sz w:val="24"/>
      <w:szCs w:val="24"/>
      <w:lang w:eastAsia="el-GR"/>
    </w:rPr>
  </w:style>
  <w:style w:type="character" w:customStyle="1" w:styleId="Char4">
    <w:name w:val="Υπότιτλος Char"/>
    <w:basedOn w:val="a0"/>
    <w:link w:val="ac"/>
    <w:uiPriority w:val="11"/>
    <w:rsid w:val="00932C98"/>
    <w:rPr>
      <w:rFonts w:asciiTheme="majorHAnsi" w:eastAsiaTheme="majorEastAsia" w:hAnsiTheme="majorHAnsi" w:cstheme="majorBidi"/>
      <w:i/>
      <w:iCs/>
      <w:color w:val="4F81BD" w:themeColor="accent1"/>
      <w:spacing w:val="15"/>
      <w:sz w:val="24"/>
      <w:szCs w:val="24"/>
      <w:lang w:eastAsia="el-GR"/>
    </w:rPr>
  </w:style>
  <w:style w:type="character" w:customStyle="1" w:styleId="Char">
    <w:name w:val="Χωρίς διάστιχο Char"/>
    <w:basedOn w:val="a0"/>
    <w:link w:val="a3"/>
    <w:uiPriority w:val="1"/>
    <w:rsid w:val="00932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4453">
      <w:bodyDiv w:val="1"/>
      <w:marLeft w:val="0"/>
      <w:marRight w:val="0"/>
      <w:marTop w:val="0"/>
      <w:marBottom w:val="0"/>
      <w:divBdr>
        <w:top w:val="none" w:sz="0" w:space="0" w:color="auto"/>
        <w:left w:val="none" w:sz="0" w:space="0" w:color="auto"/>
        <w:bottom w:val="none" w:sz="0" w:space="0" w:color="auto"/>
        <w:right w:val="none" w:sz="0" w:space="0" w:color="auto"/>
      </w:divBdr>
    </w:div>
    <w:div w:id="677195167">
      <w:bodyDiv w:val="1"/>
      <w:marLeft w:val="0"/>
      <w:marRight w:val="0"/>
      <w:marTop w:val="0"/>
      <w:marBottom w:val="0"/>
      <w:divBdr>
        <w:top w:val="none" w:sz="0" w:space="0" w:color="auto"/>
        <w:left w:val="none" w:sz="0" w:space="0" w:color="auto"/>
        <w:bottom w:val="none" w:sz="0" w:space="0" w:color="auto"/>
        <w:right w:val="none" w:sz="0" w:space="0" w:color="auto"/>
      </w:divBdr>
    </w:div>
    <w:div w:id="2098817977">
      <w:bodyDiv w:val="1"/>
      <w:marLeft w:val="0"/>
      <w:marRight w:val="0"/>
      <w:marTop w:val="0"/>
      <w:marBottom w:val="0"/>
      <w:divBdr>
        <w:top w:val="none" w:sz="0" w:space="0" w:color="auto"/>
        <w:left w:val="none" w:sz="0" w:space="0" w:color="auto"/>
        <w:bottom w:val="none" w:sz="0" w:space="0" w:color="auto"/>
        <w:right w:val="none" w:sz="0" w:space="0" w:color="auto"/>
      </w:divBdr>
    </w:div>
    <w:div w:id="213313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2.gif"/><Relationship Id="rId33" Type="http://schemas.microsoft.com/office/2007/relationships/diagramDrawing" Target="diagrams/drawing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diagramColors" Target="diagrams/colors1.xml"/><Relationship Id="rId37" Type="http://schemas.openxmlformats.org/officeDocument/2006/relationships/footer" Target="footer11.xml"/><Relationship Id="rId40"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diagramQuickStyle" Target="diagrams/quickStyl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1.png"/><Relationship Id="rId27" Type="http://schemas.openxmlformats.org/officeDocument/2006/relationships/header" Target="header8.xml"/><Relationship Id="rId30" Type="http://schemas.openxmlformats.org/officeDocument/2006/relationships/diagramLayout" Target="diagrams/layout1.xml"/><Relationship Id="rId35" Type="http://schemas.openxmlformats.org/officeDocument/2006/relationships/footer" Target="footer10.xm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F563C9F-7C86-4A93-A0FA-9C015DC939B0}" type="doc">
      <dgm:prSet loTypeId="urn:microsoft.com/office/officeart/2005/8/layout/hierarchy2" loCatId="hierarchy" qsTypeId="urn:microsoft.com/office/officeart/2005/8/quickstyle/simple3" qsCatId="simple" csTypeId="urn:microsoft.com/office/officeart/2005/8/colors/accent5_2" csCatId="accent5" phldr="1"/>
      <dgm:spPr/>
      <dgm:t>
        <a:bodyPr/>
        <a:lstStyle/>
        <a:p>
          <a:endParaRPr lang="el-GR"/>
        </a:p>
      </dgm:t>
    </dgm:pt>
    <dgm:pt modelId="{33F86477-AC93-4056-9E98-5FB364B8A8BE}">
      <dgm:prSet phldrT="[Κείμενο]"/>
      <dgm:spPr/>
      <dgm:t>
        <a:bodyPr/>
        <a:lstStyle/>
        <a:p>
          <a:r>
            <a:rPr lang="el-GR"/>
            <a:t>ΕΓΩ</a:t>
          </a:r>
        </a:p>
      </dgm:t>
    </dgm:pt>
    <dgm:pt modelId="{727C642C-7D0E-4479-90B8-AFD0C42421FB}" type="parTrans" cxnId="{A8D0A611-BFCA-448A-963C-656093CEE2A0}">
      <dgm:prSet/>
      <dgm:spPr/>
      <dgm:t>
        <a:bodyPr/>
        <a:lstStyle/>
        <a:p>
          <a:endParaRPr lang="el-GR"/>
        </a:p>
      </dgm:t>
    </dgm:pt>
    <dgm:pt modelId="{3EA57C76-B424-4394-AA20-F27D2138D695}" type="sibTrans" cxnId="{A8D0A611-BFCA-448A-963C-656093CEE2A0}">
      <dgm:prSet/>
      <dgm:spPr/>
      <dgm:t>
        <a:bodyPr/>
        <a:lstStyle/>
        <a:p>
          <a:endParaRPr lang="el-GR"/>
        </a:p>
      </dgm:t>
    </dgm:pt>
    <dgm:pt modelId="{BA6DDCE9-9DFB-45C5-BDD0-C6C7B78E2EBD}">
      <dgm:prSet phldrT="[Κείμενο]"/>
      <dgm:spPr/>
      <dgm:t>
        <a:bodyPr/>
        <a:lstStyle/>
        <a:p>
          <a:r>
            <a:rPr lang="el-GR"/>
            <a:t>ΜΑΜΑ</a:t>
          </a:r>
        </a:p>
      </dgm:t>
    </dgm:pt>
    <dgm:pt modelId="{6C8D3220-6029-4205-93F7-CD09832C6813}" type="parTrans" cxnId="{BD35AFE7-CBA2-470A-A6D3-5AF50A7F4A2E}">
      <dgm:prSet/>
      <dgm:spPr/>
      <dgm:t>
        <a:bodyPr/>
        <a:lstStyle/>
        <a:p>
          <a:endParaRPr lang="el-GR"/>
        </a:p>
      </dgm:t>
    </dgm:pt>
    <dgm:pt modelId="{E861A263-F355-48DC-80C5-102D80589909}" type="sibTrans" cxnId="{BD35AFE7-CBA2-470A-A6D3-5AF50A7F4A2E}">
      <dgm:prSet/>
      <dgm:spPr/>
      <dgm:t>
        <a:bodyPr/>
        <a:lstStyle/>
        <a:p>
          <a:endParaRPr lang="el-GR"/>
        </a:p>
      </dgm:t>
    </dgm:pt>
    <dgm:pt modelId="{2D86B403-8597-4AB5-A555-8AF05CA64A7E}">
      <dgm:prSet phldrT="[Κείμενο]"/>
      <dgm:spPr/>
      <dgm:t>
        <a:bodyPr/>
        <a:lstStyle/>
        <a:p>
          <a:r>
            <a:rPr lang="el-GR"/>
            <a:t>ΠΑΠΠΟΥΣ</a:t>
          </a:r>
        </a:p>
      </dgm:t>
    </dgm:pt>
    <dgm:pt modelId="{B072526E-220F-4D31-8F0F-DDC1DBCAFF7B}" type="parTrans" cxnId="{EA900FD9-6CF3-4E3A-BF2F-7403A10BB4EA}">
      <dgm:prSet/>
      <dgm:spPr/>
      <dgm:t>
        <a:bodyPr/>
        <a:lstStyle/>
        <a:p>
          <a:endParaRPr lang="el-GR"/>
        </a:p>
      </dgm:t>
    </dgm:pt>
    <dgm:pt modelId="{7B372AA2-C1A3-4E58-9714-1EB67E148AEF}" type="sibTrans" cxnId="{EA900FD9-6CF3-4E3A-BF2F-7403A10BB4EA}">
      <dgm:prSet/>
      <dgm:spPr/>
      <dgm:t>
        <a:bodyPr/>
        <a:lstStyle/>
        <a:p>
          <a:endParaRPr lang="el-GR"/>
        </a:p>
      </dgm:t>
    </dgm:pt>
    <dgm:pt modelId="{31BE2CAA-5E2C-4BA3-8BB1-4280074EB0DD}">
      <dgm:prSet phldrT="[Κείμενο]"/>
      <dgm:spPr/>
      <dgm:t>
        <a:bodyPr/>
        <a:lstStyle/>
        <a:p>
          <a:r>
            <a:rPr lang="el-GR"/>
            <a:t>ΓΙΑΓΙΑ</a:t>
          </a:r>
        </a:p>
      </dgm:t>
    </dgm:pt>
    <dgm:pt modelId="{A9D58141-38E9-4D21-AFD9-048FB7D39F9B}" type="parTrans" cxnId="{AF5DFCBC-A6B1-462E-9FAC-01E13AB5DD21}">
      <dgm:prSet/>
      <dgm:spPr/>
      <dgm:t>
        <a:bodyPr/>
        <a:lstStyle/>
        <a:p>
          <a:endParaRPr lang="el-GR"/>
        </a:p>
      </dgm:t>
    </dgm:pt>
    <dgm:pt modelId="{BC5B3BC0-82B3-4F08-9358-D24C45F69361}" type="sibTrans" cxnId="{AF5DFCBC-A6B1-462E-9FAC-01E13AB5DD21}">
      <dgm:prSet/>
      <dgm:spPr/>
      <dgm:t>
        <a:bodyPr/>
        <a:lstStyle/>
        <a:p>
          <a:endParaRPr lang="el-GR"/>
        </a:p>
      </dgm:t>
    </dgm:pt>
    <dgm:pt modelId="{CEA307B6-78D1-4525-8C77-A7A150393A79}">
      <dgm:prSet phldrT="[Κείμενο]"/>
      <dgm:spPr/>
      <dgm:t>
        <a:bodyPr/>
        <a:lstStyle/>
        <a:p>
          <a:r>
            <a:rPr lang="el-GR"/>
            <a:t>ΜΠΑΜΠΑΣ</a:t>
          </a:r>
        </a:p>
      </dgm:t>
    </dgm:pt>
    <dgm:pt modelId="{D12FBC2F-22F3-415A-9826-2B24143FEDF6}" type="parTrans" cxnId="{2AE997A8-6579-49E7-8B9A-301CC0AE803B}">
      <dgm:prSet/>
      <dgm:spPr/>
      <dgm:t>
        <a:bodyPr/>
        <a:lstStyle/>
        <a:p>
          <a:endParaRPr lang="el-GR"/>
        </a:p>
      </dgm:t>
    </dgm:pt>
    <dgm:pt modelId="{6A721703-A365-42CE-B986-C57DCC2DDB45}" type="sibTrans" cxnId="{2AE997A8-6579-49E7-8B9A-301CC0AE803B}">
      <dgm:prSet/>
      <dgm:spPr/>
      <dgm:t>
        <a:bodyPr/>
        <a:lstStyle/>
        <a:p>
          <a:endParaRPr lang="el-GR"/>
        </a:p>
      </dgm:t>
    </dgm:pt>
    <dgm:pt modelId="{5FED3881-6BAC-40E5-B006-3D28E0CFEDEA}">
      <dgm:prSet phldrT="[Κείμενο]"/>
      <dgm:spPr/>
      <dgm:t>
        <a:bodyPr/>
        <a:lstStyle/>
        <a:p>
          <a:r>
            <a:rPr lang="el-GR"/>
            <a:t>ΓΙΑΓΙΑ</a:t>
          </a:r>
        </a:p>
      </dgm:t>
    </dgm:pt>
    <dgm:pt modelId="{7A8D6B58-940F-496D-B6B7-F5E862EEB571}" type="parTrans" cxnId="{9F0E22AE-8DB0-4F34-9CA9-7D31152C63A0}">
      <dgm:prSet/>
      <dgm:spPr/>
      <dgm:t>
        <a:bodyPr/>
        <a:lstStyle/>
        <a:p>
          <a:endParaRPr lang="el-GR"/>
        </a:p>
      </dgm:t>
    </dgm:pt>
    <dgm:pt modelId="{AE6B94D4-3749-4F72-A22B-7516CDAE6B1B}" type="sibTrans" cxnId="{9F0E22AE-8DB0-4F34-9CA9-7D31152C63A0}">
      <dgm:prSet/>
      <dgm:spPr/>
      <dgm:t>
        <a:bodyPr/>
        <a:lstStyle/>
        <a:p>
          <a:endParaRPr lang="el-GR"/>
        </a:p>
      </dgm:t>
    </dgm:pt>
    <dgm:pt modelId="{937B40AA-99C2-4A9A-BA11-B964688E9D42}" type="pres">
      <dgm:prSet presAssocID="{4F563C9F-7C86-4A93-A0FA-9C015DC939B0}" presName="diagram" presStyleCnt="0">
        <dgm:presLayoutVars>
          <dgm:chPref val="1"/>
          <dgm:dir/>
          <dgm:animOne val="branch"/>
          <dgm:animLvl val="lvl"/>
          <dgm:resizeHandles val="exact"/>
        </dgm:presLayoutVars>
      </dgm:prSet>
      <dgm:spPr/>
      <dgm:t>
        <a:bodyPr/>
        <a:lstStyle/>
        <a:p>
          <a:endParaRPr lang="el-GR"/>
        </a:p>
      </dgm:t>
    </dgm:pt>
    <dgm:pt modelId="{765E4508-31E4-4B6A-B3FA-522C8E2E662F}" type="pres">
      <dgm:prSet presAssocID="{33F86477-AC93-4056-9E98-5FB364B8A8BE}" presName="root1" presStyleCnt="0"/>
      <dgm:spPr/>
    </dgm:pt>
    <dgm:pt modelId="{7D8E3E24-7BA6-46BA-9D0E-B1571866C697}" type="pres">
      <dgm:prSet presAssocID="{33F86477-AC93-4056-9E98-5FB364B8A8BE}" presName="LevelOneTextNode" presStyleLbl="node0" presStyleIdx="0" presStyleCnt="1">
        <dgm:presLayoutVars>
          <dgm:chPref val="3"/>
        </dgm:presLayoutVars>
      </dgm:prSet>
      <dgm:spPr/>
      <dgm:t>
        <a:bodyPr/>
        <a:lstStyle/>
        <a:p>
          <a:endParaRPr lang="el-GR"/>
        </a:p>
      </dgm:t>
    </dgm:pt>
    <dgm:pt modelId="{45A4A28E-5B50-473E-A117-F4FA279C1048}" type="pres">
      <dgm:prSet presAssocID="{33F86477-AC93-4056-9E98-5FB364B8A8BE}" presName="level2hierChild" presStyleCnt="0"/>
      <dgm:spPr/>
    </dgm:pt>
    <dgm:pt modelId="{2CEE1833-2662-4C60-A7A9-458F46AD078E}" type="pres">
      <dgm:prSet presAssocID="{6C8D3220-6029-4205-93F7-CD09832C6813}" presName="conn2-1" presStyleLbl="parChTrans1D2" presStyleIdx="0" presStyleCnt="2"/>
      <dgm:spPr/>
      <dgm:t>
        <a:bodyPr/>
        <a:lstStyle/>
        <a:p>
          <a:endParaRPr lang="el-GR"/>
        </a:p>
      </dgm:t>
    </dgm:pt>
    <dgm:pt modelId="{16F876C4-A237-45FA-9B9B-6CC94E6CBAE2}" type="pres">
      <dgm:prSet presAssocID="{6C8D3220-6029-4205-93F7-CD09832C6813}" presName="connTx" presStyleLbl="parChTrans1D2" presStyleIdx="0" presStyleCnt="2"/>
      <dgm:spPr/>
      <dgm:t>
        <a:bodyPr/>
        <a:lstStyle/>
        <a:p>
          <a:endParaRPr lang="el-GR"/>
        </a:p>
      </dgm:t>
    </dgm:pt>
    <dgm:pt modelId="{04993D6B-9F72-4FD2-9BA5-6D043D87C208}" type="pres">
      <dgm:prSet presAssocID="{BA6DDCE9-9DFB-45C5-BDD0-C6C7B78E2EBD}" presName="root2" presStyleCnt="0"/>
      <dgm:spPr/>
    </dgm:pt>
    <dgm:pt modelId="{843DE7D2-7845-4E3E-8D49-18BE0B7BC2EC}" type="pres">
      <dgm:prSet presAssocID="{BA6DDCE9-9DFB-45C5-BDD0-C6C7B78E2EBD}" presName="LevelTwoTextNode" presStyleLbl="node2" presStyleIdx="0" presStyleCnt="2">
        <dgm:presLayoutVars>
          <dgm:chPref val="3"/>
        </dgm:presLayoutVars>
      </dgm:prSet>
      <dgm:spPr/>
      <dgm:t>
        <a:bodyPr/>
        <a:lstStyle/>
        <a:p>
          <a:endParaRPr lang="el-GR"/>
        </a:p>
      </dgm:t>
    </dgm:pt>
    <dgm:pt modelId="{169BEB3E-D029-418C-8101-7C9BC572B6D7}" type="pres">
      <dgm:prSet presAssocID="{BA6DDCE9-9DFB-45C5-BDD0-C6C7B78E2EBD}" presName="level3hierChild" presStyleCnt="0"/>
      <dgm:spPr/>
    </dgm:pt>
    <dgm:pt modelId="{33E69DFA-749C-4C2C-B7F1-DF980AFB975A}" type="pres">
      <dgm:prSet presAssocID="{B072526E-220F-4D31-8F0F-DDC1DBCAFF7B}" presName="conn2-1" presStyleLbl="parChTrans1D3" presStyleIdx="0" presStyleCnt="3"/>
      <dgm:spPr/>
      <dgm:t>
        <a:bodyPr/>
        <a:lstStyle/>
        <a:p>
          <a:endParaRPr lang="el-GR"/>
        </a:p>
      </dgm:t>
    </dgm:pt>
    <dgm:pt modelId="{D8257279-62F3-4937-B4D7-9D9A9501B742}" type="pres">
      <dgm:prSet presAssocID="{B072526E-220F-4D31-8F0F-DDC1DBCAFF7B}" presName="connTx" presStyleLbl="parChTrans1D3" presStyleIdx="0" presStyleCnt="3"/>
      <dgm:spPr/>
      <dgm:t>
        <a:bodyPr/>
        <a:lstStyle/>
        <a:p>
          <a:endParaRPr lang="el-GR"/>
        </a:p>
      </dgm:t>
    </dgm:pt>
    <dgm:pt modelId="{DCFBE180-DE74-4BBD-91C8-ACB73FE41A22}" type="pres">
      <dgm:prSet presAssocID="{2D86B403-8597-4AB5-A555-8AF05CA64A7E}" presName="root2" presStyleCnt="0"/>
      <dgm:spPr/>
    </dgm:pt>
    <dgm:pt modelId="{B61D5C3E-27EA-42FF-AE11-152D1A1A7B2A}" type="pres">
      <dgm:prSet presAssocID="{2D86B403-8597-4AB5-A555-8AF05CA64A7E}" presName="LevelTwoTextNode" presStyleLbl="node3" presStyleIdx="0" presStyleCnt="3">
        <dgm:presLayoutVars>
          <dgm:chPref val="3"/>
        </dgm:presLayoutVars>
      </dgm:prSet>
      <dgm:spPr/>
      <dgm:t>
        <a:bodyPr/>
        <a:lstStyle/>
        <a:p>
          <a:endParaRPr lang="el-GR"/>
        </a:p>
      </dgm:t>
    </dgm:pt>
    <dgm:pt modelId="{5104BFBD-6517-47EA-9F48-06937DE49F92}" type="pres">
      <dgm:prSet presAssocID="{2D86B403-8597-4AB5-A555-8AF05CA64A7E}" presName="level3hierChild" presStyleCnt="0"/>
      <dgm:spPr/>
    </dgm:pt>
    <dgm:pt modelId="{1408E641-5593-4E02-A8CA-CE1D873DB792}" type="pres">
      <dgm:prSet presAssocID="{A9D58141-38E9-4D21-AFD9-048FB7D39F9B}" presName="conn2-1" presStyleLbl="parChTrans1D3" presStyleIdx="1" presStyleCnt="3"/>
      <dgm:spPr/>
      <dgm:t>
        <a:bodyPr/>
        <a:lstStyle/>
        <a:p>
          <a:endParaRPr lang="el-GR"/>
        </a:p>
      </dgm:t>
    </dgm:pt>
    <dgm:pt modelId="{B541C16B-D12E-4386-823E-5A08709AF32B}" type="pres">
      <dgm:prSet presAssocID="{A9D58141-38E9-4D21-AFD9-048FB7D39F9B}" presName="connTx" presStyleLbl="parChTrans1D3" presStyleIdx="1" presStyleCnt="3"/>
      <dgm:spPr/>
      <dgm:t>
        <a:bodyPr/>
        <a:lstStyle/>
        <a:p>
          <a:endParaRPr lang="el-GR"/>
        </a:p>
      </dgm:t>
    </dgm:pt>
    <dgm:pt modelId="{837266A7-4007-4D96-B5E1-96ECD3568E66}" type="pres">
      <dgm:prSet presAssocID="{31BE2CAA-5E2C-4BA3-8BB1-4280074EB0DD}" presName="root2" presStyleCnt="0"/>
      <dgm:spPr/>
    </dgm:pt>
    <dgm:pt modelId="{0AEADD49-898F-477B-85B4-9E5D9826DE5E}" type="pres">
      <dgm:prSet presAssocID="{31BE2CAA-5E2C-4BA3-8BB1-4280074EB0DD}" presName="LevelTwoTextNode" presStyleLbl="node3" presStyleIdx="1" presStyleCnt="3">
        <dgm:presLayoutVars>
          <dgm:chPref val="3"/>
        </dgm:presLayoutVars>
      </dgm:prSet>
      <dgm:spPr/>
      <dgm:t>
        <a:bodyPr/>
        <a:lstStyle/>
        <a:p>
          <a:endParaRPr lang="el-GR"/>
        </a:p>
      </dgm:t>
    </dgm:pt>
    <dgm:pt modelId="{EDDC8EF9-5C9A-4EF5-A4E3-740EB3C0033B}" type="pres">
      <dgm:prSet presAssocID="{31BE2CAA-5E2C-4BA3-8BB1-4280074EB0DD}" presName="level3hierChild" presStyleCnt="0"/>
      <dgm:spPr/>
    </dgm:pt>
    <dgm:pt modelId="{D4A57EAC-C1A8-482A-8EC6-A0A494F1AA10}" type="pres">
      <dgm:prSet presAssocID="{D12FBC2F-22F3-415A-9826-2B24143FEDF6}" presName="conn2-1" presStyleLbl="parChTrans1D2" presStyleIdx="1" presStyleCnt="2"/>
      <dgm:spPr/>
      <dgm:t>
        <a:bodyPr/>
        <a:lstStyle/>
        <a:p>
          <a:endParaRPr lang="el-GR"/>
        </a:p>
      </dgm:t>
    </dgm:pt>
    <dgm:pt modelId="{CB4F4204-0875-4281-85C7-8458BDFA935E}" type="pres">
      <dgm:prSet presAssocID="{D12FBC2F-22F3-415A-9826-2B24143FEDF6}" presName="connTx" presStyleLbl="parChTrans1D2" presStyleIdx="1" presStyleCnt="2"/>
      <dgm:spPr/>
      <dgm:t>
        <a:bodyPr/>
        <a:lstStyle/>
        <a:p>
          <a:endParaRPr lang="el-GR"/>
        </a:p>
      </dgm:t>
    </dgm:pt>
    <dgm:pt modelId="{A658D7F5-E6D2-4068-8363-A1C40F13716E}" type="pres">
      <dgm:prSet presAssocID="{CEA307B6-78D1-4525-8C77-A7A150393A79}" presName="root2" presStyleCnt="0"/>
      <dgm:spPr/>
    </dgm:pt>
    <dgm:pt modelId="{A6E9463A-0B1E-4643-A6C5-5B0AFCDF29D9}" type="pres">
      <dgm:prSet presAssocID="{CEA307B6-78D1-4525-8C77-A7A150393A79}" presName="LevelTwoTextNode" presStyleLbl="node2" presStyleIdx="1" presStyleCnt="2">
        <dgm:presLayoutVars>
          <dgm:chPref val="3"/>
        </dgm:presLayoutVars>
      </dgm:prSet>
      <dgm:spPr/>
      <dgm:t>
        <a:bodyPr/>
        <a:lstStyle/>
        <a:p>
          <a:endParaRPr lang="el-GR"/>
        </a:p>
      </dgm:t>
    </dgm:pt>
    <dgm:pt modelId="{A6AB0E27-D63E-4B8A-9499-F61CA9AD87AB}" type="pres">
      <dgm:prSet presAssocID="{CEA307B6-78D1-4525-8C77-A7A150393A79}" presName="level3hierChild" presStyleCnt="0"/>
      <dgm:spPr/>
    </dgm:pt>
    <dgm:pt modelId="{62700A3A-2AC3-440A-AE4E-7B4F38C2055C}" type="pres">
      <dgm:prSet presAssocID="{7A8D6B58-940F-496D-B6B7-F5E862EEB571}" presName="conn2-1" presStyleLbl="parChTrans1D3" presStyleIdx="2" presStyleCnt="3"/>
      <dgm:spPr/>
      <dgm:t>
        <a:bodyPr/>
        <a:lstStyle/>
        <a:p>
          <a:endParaRPr lang="el-GR"/>
        </a:p>
      </dgm:t>
    </dgm:pt>
    <dgm:pt modelId="{D2585D25-AF63-4DB6-B32F-4254618CB132}" type="pres">
      <dgm:prSet presAssocID="{7A8D6B58-940F-496D-B6B7-F5E862EEB571}" presName="connTx" presStyleLbl="parChTrans1D3" presStyleIdx="2" presStyleCnt="3"/>
      <dgm:spPr/>
      <dgm:t>
        <a:bodyPr/>
        <a:lstStyle/>
        <a:p>
          <a:endParaRPr lang="el-GR"/>
        </a:p>
      </dgm:t>
    </dgm:pt>
    <dgm:pt modelId="{0A4D2A49-02E9-4330-9AEA-6CF65D712857}" type="pres">
      <dgm:prSet presAssocID="{5FED3881-6BAC-40E5-B006-3D28E0CFEDEA}" presName="root2" presStyleCnt="0"/>
      <dgm:spPr/>
    </dgm:pt>
    <dgm:pt modelId="{532FB91D-447E-4746-B0E5-4DBDFDE690A9}" type="pres">
      <dgm:prSet presAssocID="{5FED3881-6BAC-40E5-B006-3D28E0CFEDEA}" presName="LevelTwoTextNode" presStyleLbl="node3" presStyleIdx="2" presStyleCnt="3">
        <dgm:presLayoutVars>
          <dgm:chPref val="3"/>
        </dgm:presLayoutVars>
      </dgm:prSet>
      <dgm:spPr/>
      <dgm:t>
        <a:bodyPr/>
        <a:lstStyle/>
        <a:p>
          <a:endParaRPr lang="el-GR"/>
        </a:p>
      </dgm:t>
    </dgm:pt>
    <dgm:pt modelId="{DAED3DED-65F2-448F-91F3-072672EACB79}" type="pres">
      <dgm:prSet presAssocID="{5FED3881-6BAC-40E5-B006-3D28E0CFEDEA}" presName="level3hierChild" presStyleCnt="0"/>
      <dgm:spPr/>
    </dgm:pt>
  </dgm:ptLst>
  <dgm:cxnLst>
    <dgm:cxn modelId="{1E50AB2C-274A-4ECA-8B0A-A28E87755598}" type="presOf" srcId="{7A8D6B58-940F-496D-B6B7-F5E862EEB571}" destId="{D2585D25-AF63-4DB6-B32F-4254618CB132}" srcOrd="1" destOrd="0" presId="urn:microsoft.com/office/officeart/2005/8/layout/hierarchy2"/>
    <dgm:cxn modelId="{62A331F8-41A4-45B6-B2FC-263B0AABA1C3}" type="presOf" srcId="{B072526E-220F-4D31-8F0F-DDC1DBCAFF7B}" destId="{D8257279-62F3-4937-B4D7-9D9A9501B742}" srcOrd="1" destOrd="0" presId="urn:microsoft.com/office/officeart/2005/8/layout/hierarchy2"/>
    <dgm:cxn modelId="{AF5DFCBC-A6B1-462E-9FAC-01E13AB5DD21}" srcId="{BA6DDCE9-9DFB-45C5-BDD0-C6C7B78E2EBD}" destId="{31BE2CAA-5E2C-4BA3-8BB1-4280074EB0DD}" srcOrd="1" destOrd="0" parTransId="{A9D58141-38E9-4D21-AFD9-048FB7D39F9B}" sibTransId="{BC5B3BC0-82B3-4F08-9358-D24C45F69361}"/>
    <dgm:cxn modelId="{490E938E-AB94-4C0B-8AE7-7C2D1FE59D85}" type="presOf" srcId="{33F86477-AC93-4056-9E98-5FB364B8A8BE}" destId="{7D8E3E24-7BA6-46BA-9D0E-B1571866C697}" srcOrd="0" destOrd="0" presId="urn:microsoft.com/office/officeart/2005/8/layout/hierarchy2"/>
    <dgm:cxn modelId="{AC6E99B1-81E8-4C91-83AB-17E90130AA8B}" type="presOf" srcId="{A9D58141-38E9-4D21-AFD9-048FB7D39F9B}" destId="{B541C16B-D12E-4386-823E-5A08709AF32B}" srcOrd="1" destOrd="0" presId="urn:microsoft.com/office/officeart/2005/8/layout/hierarchy2"/>
    <dgm:cxn modelId="{361CAD13-25D4-4DEE-BB46-45AA4A0B797A}" type="presOf" srcId="{D12FBC2F-22F3-415A-9826-2B24143FEDF6}" destId="{CB4F4204-0875-4281-85C7-8458BDFA935E}" srcOrd="1" destOrd="0" presId="urn:microsoft.com/office/officeart/2005/8/layout/hierarchy2"/>
    <dgm:cxn modelId="{23070A1E-DD28-4525-8A28-C91AC28D1CAC}" type="presOf" srcId="{2D86B403-8597-4AB5-A555-8AF05CA64A7E}" destId="{B61D5C3E-27EA-42FF-AE11-152D1A1A7B2A}" srcOrd="0" destOrd="0" presId="urn:microsoft.com/office/officeart/2005/8/layout/hierarchy2"/>
    <dgm:cxn modelId="{EA900FD9-6CF3-4E3A-BF2F-7403A10BB4EA}" srcId="{BA6DDCE9-9DFB-45C5-BDD0-C6C7B78E2EBD}" destId="{2D86B403-8597-4AB5-A555-8AF05CA64A7E}" srcOrd="0" destOrd="0" parTransId="{B072526E-220F-4D31-8F0F-DDC1DBCAFF7B}" sibTransId="{7B372AA2-C1A3-4E58-9714-1EB67E148AEF}"/>
    <dgm:cxn modelId="{52767AB4-9CAD-4E43-A85C-B04EE94B963A}" type="presOf" srcId="{6C8D3220-6029-4205-93F7-CD09832C6813}" destId="{16F876C4-A237-45FA-9B9B-6CC94E6CBAE2}" srcOrd="1" destOrd="0" presId="urn:microsoft.com/office/officeart/2005/8/layout/hierarchy2"/>
    <dgm:cxn modelId="{2164BDC7-DC90-460B-9CCB-7499DE4C04BE}" type="presOf" srcId="{7A8D6B58-940F-496D-B6B7-F5E862EEB571}" destId="{62700A3A-2AC3-440A-AE4E-7B4F38C2055C}" srcOrd="0" destOrd="0" presId="urn:microsoft.com/office/officeart/2005/8/layout/hierarchy2"/>
    <dgm:cxn modelId="{BB2A6E5F-6F02-4967-810E-4DF59063D6F9}" type="presOf" srcId="{5FED3881-6BAC-40E5-B006-3D28E0CFEDEA}" destId="{532FB91D-447E-4746-B0E5-4DBDFDE690A9}" srcOrd="0" destOrd="0" presId="urn:microsoft.com/office/officeart/2005/8/layout/hierarchy2"/>
    <dgm:cxn modelId="{9F0E22AE-8DB0-4F34-9CA9-7D31152C63A0}" srcId="{CEA307B6-78D1-4525-8C77-A7A150393A79}" destId="{5FED3881-6BAC-40E5-B006-3D28E0CFEDEA}" srcOrd="0" destOrd="0" parTransId="{7A8D6B58-940F-496D-B6B7-F5E862EEB571}" sibTransId="{AE6B94D4-3749-4F72-A22B-7516CDAE6B1B}"/>
    <dgm:cxn modelId="{3619E6DC-450A-4E43-985D-C4B44D2F1F55}" type="presOf" srcId="{31BE2CAA-5E2C-4BA3-8BB1-4280074EB0DD}" destId="{0AEADD49-898F-477B-85B4-9E5D9826DE5E}" srcOrd="0" destOrd="0" presId="urn:microsoft.com/office/officeart/2005/8/layout/hierarchy2"/>
    <dgm:cxn modelId="{A11A9034-1008-4C0B-A0D9-92EB17434D7A}" type="presOf" srcId="{B072526E-220F-4D31-8F0F-DDC1DBCAFF7B}" destId="{33E69DFA-749C-4C2C-B7F1-DF980AFB975A}" srcOrd="0" destOrd="0" presId="urn:microsoft.com/office/officeart/2005/8/layout/hierarchy2"/>
    <dgm:cxn modelId="{98FE708B-54BE-4418-8EC0-39BE08771A77}" type="presOf" srcId="{BA6DDCE9-9DFB-45C5-BDD0-C6C7B78E2EBD}" destId="{843DE7D2-7845-4E3E-8D49-18BE0B7BC2EC}" srcOrd="0" destOrd="0" presId="urn:microsoft.com/office/officeart/2005/8/layout/hierarchy2"/>
    <dgm:cxn modelId="{7A45144C-F970-4C5B-91FD-EBC631B3F8CF}" type="presOf" srcId="{4F563C9F-7C86-4A93-A0FA-9C015DC939B0}" destId="{937B40AA-99C2-4A9A-BA11-B964688E9D42}" srcOrd="0" destOrd="0" presId="urn:microsoft.com/office/officeart/2005/8/layout/hierarchy2"/>
    <dgm:cxn modelId="{A8D0A611-BFCA-448A-963C-656093CEE2A0}" srcId="{4F563C9F-7C86-4A93-A0FA-9C015DC939B0}" destId="{33F86477-AC93-4056-9E98-5FB364B8A8BE}" srcOrd="0" destOrd="0" parTransId="{727C642C-7D0E-4479-90B8-AFD0C42421FB}" sibTransId="{3EA57C76-B424-4394-AA20-F27D2138D695}"/>
    <dgm:cxn modelId="{541C2457-4ABB-49C3-8D86-75A1223C05AB}" type="presOf" srcId="{6C8D3220-6029-4205-93F7-CD09832C6813}" destId="{2CEE1833-2662-4C60-A7A9-458F46AD078E}" srcOrd="0" destOrd="0" presId="urn:microsoft.com/office/officeart/2005/8/layout/hierarchy2"/>
    <dgm:cxn modelId="{6E542780-9C7E-4566-B252-314BF2C8387C}" type="presOf" srcId="{A9D58141-38E9-4D21-AFD9-048FB7D39F9B}" destId="{1408E641-5593-4E02-A8CA-CE1D873DB792}" srcOrd="0" destOrd="0" presId="urn:microsoft.com/office/officeart/2005/8/layout/hierarchy2"/>
    <dgm:cxn modelId="{BD35AFE7-CBA2-470A-A6D3-5AF50A7F4A2E}" srcId="{33F86477-AC93-4056-9E98-5FB364B8A8BE}" destId="{BA6DDCE9-9DFB-45C5-BDD0-C6C7B78E2EBD}" srcOrd="0" destOrd="0" parTransId="{6C8D3220-6029-4205-93F7-CD09832C6813}" sibTransId="{E861A263-F355-48DC-80C5-102D80589909}"/>
    <dgm:cxn modelId="{F9898862-4598-4E77-9DF6-388C2EC1457D}" type="presOf" srcId="{D12FBC2F-22F3-415A-9826-2B24143FEDF6}" destId="{D4A57EAC-C1A8-482A-8EC6-A0A494F1AA10}" srcOrd="0" destOrd="0" presId="urn:microsoft.com/office/officeart/2005/8/layout/hierarchy2"/>
    <dgm:cxn modelId="{2AE997A8-6579-49E7-8B9A-301CC0AE803B}" srcId="{33F86477-AC93-4056-9E98-5FB364B8A8BE}" destId="{CEA307B6-78D1-4525-8C77-A7A150393A79}" srcOrd="1" destOrd="0" parTransId="{D12FBC2F-22F3-415A-9826-2B24143FEDF6}" sibTransId="{6A721703-A365-42CE-B986-C57DCC2DDB45}"/>
    <dgm:cxn modelId="{B6F02B96-CF61-468F-B546-C696B138FFE5}" type="presOf" srcId="{CEA307B6-78D1-4525-8C77-A7A150393A79}" destId="{A6E9463A-0B1E-4643-A6C5-5B0AFCDF29D9}" srcOrd="0" destOrd="0" presId="urn:microsoft.com/office/officeart/2005/8/layout/hierarchy2"/>
    <dgm:cxn modelId="{78D6473A-83D3-4ED3-925F-218B91DCEFB7}" type="presParOf" srcId="{937B40AA-99C2-4A9A-BA11-B964688E9D42}" destId="{765E4508-31E4-4B6A-B3FA-522C8E2E662F}" srcOrd="0" destOrd="0" presId="urn:microsoft.com/office/officeart/2005/8/layout/hierarchy2"/>
    <dgm:cxn modelId="{0B3F6D47-B800-4E93-A185-067A951775A0}" type="presParOf" srcId="{765E4508-31E4-4B6A-B3FA-522C8E2E662F}" destId="{7D8E3E24-7BA6-46BA-9D0E-B1571866C697}" srcOrd="0" destOrd="0" presId="urn:microsoft.com/office/officeart/2005/8/layout/hierarchy2"/>
    <dgm:cxn modelId="{262EDEF6-9BF8-4340-8792-A8D98CCAF1F3}" type="presParOf" srcId="{765E4508-31E4-4B6A-B3FA-522C8E2E662F}" destId="{45A4A28E-5B50-473E-A117-F4FA279C1048}" srcOrd="1" destOrd="0" presId="urn:microsoft.com/office/officeart/2005/8/layout/hierarchy2"/>
    <dgm:cxn modelId="{93765B2C-BE3D-483C-B07E-B3FE89C70229}" type="presParOf" srcId="{45A4A28E-5B50-473E-A117-F4FA279C1048}" destId="{2CEE1833-2662-4C60-A7A9-458F46AD078E}" srcOrd="0" destOrd="0" presId="urn:microsoft.com/office/officeart/2005/8/layout/hierarchy2"/>
    <dgm:cxn modelId="{C3E33CB7-9E55-4796-99AA-ED34CF37D888}" type="presParOf" srcId="{2CEE1833-2662-4C60-A7A9-458F46AD078E}" destId="{16F876C4-A237-45FA-9B9B-6CC94E6CBAE2}" srcOrd="0" destOrd="0" presId="urn:microsoft.com/office/officeart/2005/8/layout/hierarchy2"/>
    <dgm:cxn modelId="{A03022EA-8384-4ECC-9EC1-A462D270BFEB}" type="presParOf" srcId="{45A4A28E-5B50-473E-A117-F4FA279C1048}" destId="{04993D6B-9F72-4FD2-9BA5-6D043D87C208}" srcOrd="1" destOrd="0" presId="urn:microsoft.com/office/officeart/2005/8/layout/hierarchy2"/>
    <dgm:cxn modelId="{66BDF216-6BC8-4A73-814C-3E9CFCAD8389}" type="presParOf" srcId="{04993D6B-9F72-4FD2-9BA5-6D043D87C208}" destId="{843DE7D2-7845-4E3E-8D49-18BE0B7BC2EC}" srcOrd="0" destOrd="0" presId="urn:microsoft.com/office/officeart/2005/8/layout/hierarchy2"/>
    <dgm:cxn modelId="{141A3DC1-2483-49B0-A474-D8F81CF10E45}" type="presParOf" srcId="{04993D6B-9F72-4FD2-9BA5-6D043D87C208}" destId="{169BEB3E-D029-418C-8101-7C9BC572B6D7}" srcOrd="1" destOrd="0" presId="urn:microsoft.com/office/officeart/2005/8/layout/hierarchy2"/>
    <dgm:cxn modelId="{2E6ADEE4-7A0B-465F-9072-565528B27B09}" type="presParOf" srcId="{169BEB3E-D029-418C-8101-7C9BC572B6D7}" destId="{33E69DFA-749C-4C2C-B7F1-DF980AFB975A}" srcOrd="0" destOrd="0" presId="urn:microsoft.com/office/officeart/2005/8/layout/hierarchy2"/>
    <dgm:cxn modelId="{9B195BDC-3A88-4011-9050-D20B28A4C2D0}" type="presParOf" srcId="{33E69DFA-749C-4C2C-B7F1-DF980AFB975A}" destId="{D8257279-62F3-4937-B4D7-9D9A9501B742}" srcOrd="0" destOrd="0" presId="urn:microsoft.com/office/officeart/2005/8/layout/hierarchy2"/>
    <dgm:cxn modelId="{B1BE548F-53A2-458D-8C14-94AAE2C1C685}" type="presParOf" srcId="{169BEB3E-D029-418C-8101-7C9BC572B6D7}" destId="{DCFBE180-DE74-4BBD-91C8-ACB73FE41A22}" srcOrd="1" destOrd="0" presId="urn:microsoft.com/office/officeart/2005/8/layout/hierarchy2"/>
    <dgm:cxn modelId="{623BA58C-CF22-46BA-8368-F73775BA7EAF}" type="presParOf" srcId="{DCFBE180-DE74-4BBD-91C8-ACB73FE41A22}" destId="{B61D5C3E-27EA-42FF-AE11-152D1A1A7B2A}" srcOrd="0" destOrd="0" presId="urn:microsoft.com/office/officeart/2005/8/layout/hierarchy2"/>
    <dgm:cxn modelId="{47E3A134-52A9-41FA-9190-A404863EE895}" type="presParOf" srcId="{DCFBE180-DE74-4BBD-91C8-ACB73FE41A22}" destId="{5104BFBD-6517-47EA-9F48-06937DE49F92}" srcOrd="1" destOrd="0" presId="urn:microsoft.com/office/officeart/2005/8/layout/hierarchy2"/>
    <dgm:cxn modelId="{0275EFDE-3EE3-4720-A8EA-9E4BD8371729}" type="presParOf" srcId="{169BEB3E-D029-418C-8101-7C9BC572B6D7}" destId="{1408E641-5593-4E02-A8CA-CE1D873DB792}" srcOrd="2" destOrd="0" presId="urn:microsoft.com/office/officeart/2005/8/layout/hierarchy2"/>
    <dgm:cxn modelId="{22B70F20-E355-4AC2-AD15-13EAA055305B}" type="presParOf" srcId="{1408E641-5593-4E02-A8CA-CE1D873DB792}" destId="{B541C16B-D12E-4386-823E-5A08709AF32B}" srcOrd="0" destOrd="0" presId="urn:microsoft.com/office/officeart/2005/8/layout/hierarchy2"/>
    <dgm:cxn modelId="{E856E1AE-B60A-4D82-9E90-98ED43CBCFD2}" type="presParOf" srcId="{169BEB3E-D029-418C-8101-7C9BC572B6D7}" destId="{837266A7-4007-4D96-B5E1-96ECD3568E66}" srcOrd="3" destOrd="0" presId="urn:microsoft.com/office/officeart/2005/8/layout/hierarchy2"/>
    <dgm:cxn modelId="{37BE17E5-097E-4222-ABC0-91B95D498A92}" type="presParOf" srcId="{837266A7-4007-4D96-B5E1-96ECD3568E66}" destId="{0AEADD49-898F-477B-85B4-9E5D9826DE5E}" srcOrd="0" destOrd="0" presId="urn:microsoft.com/office/officeart/2005/8/layout/hierarchy2"/>
    <dgm:cxn modelId="{27F11306-0280-433F-82FE-2C4AF3AC3FEB}" type="presParOf" srcId="{837266A7-4007-4D96-B5E1-96ECD3568E66}" destId="{EDDC8EF9-5C9A-4EF5-A4E3-740EB3C0033B}" srcOrd="1" destOrd="0" presId="urn:microsoft.com/office/officeart/2005/8/layout/hierarchy2"/>
    <dgm:cxn modelId="{7100D862-8F18-4A86-BB30-5237CD64EB08}" type="presParOf" srcId="{45A4A28E-5B50-473E-A117-F4FA279C1048}" destId="{D4A57EAC-C1A8-482A-8EC6-A0A494F1AA10}" srcOrd="2" destOrd="0" presId="urn:microsoft.com/office/officeart/2005/8/layout/hierarchy2"/>
    <dgm:cxn modelId="{3F18B2F0-E4FF-4568-BAA2-E457946E715F}" type="presParOf" srcId="{D4A57EAC-C1A8-482A-8EC6-A0A494F1AA10}" destId="{CB4F4204-0875-4281-85C7-8458BDFA935E}" srcOrd="0" destOrd="0" presId="urn:microsoft.com/office/officeart/2005/8/layout/hierarchy2"/>
    <dgm:cxn modelId="{E0DEFFBC-91B1-4328-A5E9-BEDE8C01DD0B}" type="presParOf" srcId="{45A4A28E-5B50-473E-A117-F4FA279C1048}" destId="{A658D7F5-E6D2-4068-8363-A1C40F13716E}" srcOrd="3" destOrd="0" presId="urn:microsoft.com/office/officeart/2005/8/layout/hierarchy2"/>
    <dgm:cxn modelId="{30BE33A2-6EF5-4609-902B-CDD7E49E72C4}" type="presParOf" srcId="{A658D7F5-E6D2-4068-8363-A1C40F13716E}" destId="{A6E9463A-0B1E-4643-A6C5-5B0AFCDF29D9}" srcOrd="0" destOrd="0" presId="urn:microsoft.com/office/officeart/2005/8/layout/hierarchy2"/>
    <dgm:cxn modelId="{3CA37F06-9213-43E1-8DD4-D5103092E1D6}" type="presParOf" srcId="{A658D7F5-E6D2-4068-8363-A1C40F13716E}" destId="{A6AB0E27-D63E-4B8A-9499-F61CA9AD87AB}" srcOrd="1" destOrd="0" presId="urn:microsoft.com/office/officeart/2005/8/layout/hierarchy2"/>
    <dgm:cxn modelId="{367E0433-9821-4BF1-B49A-482D2C828056}" type="presParOf" srcId="{A6AB0E27-D63E-4B8A-9499-F61CA9AD87AB}" destId="{62700A3A-2AC3-440A-AE4E-7B4F38C2055C}" srcOrd="0" destOrd="0" presId="urn:microsoft.com/office/officeart/2005/8/layout/hierarchy2"/>
    <dgm:cxn modelId="{AC63C443-2A28-4D52-82D6-5108BF56BF81}" type="presParOf" srcId="{62700A3A-2AC3-440A-AE4E-7B4F38C2055C}" destId="{D2585D25-AF63-4DB6-B32F-4254618CB132}" srcOrd="0" destOrd="0" presId="urn:microsoft.com/office/officeart/2005/8/layout/hierarchy2"/>
    <dgm:cxn modelId="{15B59976-0E19-4403-A2C3-5C9D91A8A476}" type="presParOf" srcId="{A6AB0E27-D63E-4B8A-9499-F61CA9AD87AB}" destId="{0A4D2A49-02E9-4330-9AEA-6CF65D712857}" srcOrd="1" destOrd="0" presId="urn:microsoft.com/office/officeart/2005/8/layout/hierarchy2"/>
    <dgm:cxn modelId="{82835468-D5EF-47D7-B70A-90C2CF72BE27}" type="presParOf" srcId="{0A4D2A49-02E9-4330-9AEA-6CF65D712857}" destId="{532FB91D-447E-4746-B0E5-4DBDFDE690A9}" srcOrd="0" destOrd="0" presId="urn:microsoft.com/office/officeart/2005/8/layout/hierarchy2"/>
    <dgm:cxn modelId="{10036365-000F-45AC-97AC-A70AF38FA705}" type="presParOf" srcId="{0A4D2A49-02E9-4330-9AEA-6CF65D712857}" destId="{DAED3DED-65F2-448F-91F3-072672EACB79}" srcOrd="1" destOrd="0" presId="urn:microsoft.com/office/officeart/2005/8/layout/hierarchy2"/>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8E3E24-7BA6-46BA-9D0E-B1571866C697}">
      <dsp:nvSpPr>
        <dsp:cNvPr id="0" name=""/>
        <dsp:cNvSpPr/>
      </dsp:nvSpPr>
      <dsp:spPr>
        <a:xfrm>
          <a:off x="2701" y="1446948"/>
          <a:ext cx="1442367" cy="721183"/>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ΕΓΩ</a:t>
          </a:r>
        </a:p>
      </dsp:txBody>
      <dsp:txXfrm>
        <a:off x="23824" y="1468071"/>
        <a:ext cx="1400121" cy="678937"/>
      </dsp:txXfrm>
    </dsp:sp>
    <dsp:sp modelId="{2CEE1833-2662-4C60-A7A9-458F46AD078E}">
      <dsp:nvSpPr>
        <dsp:cNvPr id="0" name=""/>
        <dsp:cNvSpPr/>
      </dsp:nvSpPr>
      <dsp:spPr>
        <a:xfrm rot="18770822">
          <a:off x="1309343" y="1476249"/>
          <a:ext cx="848397" cy="40561"/>
        </a:xfrm>
        <a:custGeom>
          <a:avLst/>
          <a:gdLst/>
          <a:ahLst/>
          <a:cxnLst/>
          <a:rect l="0" t="0" r="0" b="0"/>
          <a:pathLst>
            <a:path>
              <a:moveTo>
                <a:pt x="0" y="20280"/>
              </a:moveTo>
              <a:lnTo>
                <a:pt x="848397" y="20280"/>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712332" y="1475319"/>
        <a:ext cx="42419" cy="42419"/>
      </dsp:txXfrm>
    </dsp:sp>
    <dsp:sp modelId="{843DE7D2-7845-4E3E-8D49-18BE0B7BC2EC}">
      <dsp:nvSpPr>
        <dsp:cNvPr id="0" name=""/>
        <dsp:cNvSpPr/>
      </dsp:nvSpPr>
      <dsp:spPr>
        <a:xfrm>
          <a:off x="2022016" y="824927"/>
          <a:ext cx="1442367" cy="721183"/>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ΜΑΜΑ</a:t>
          </a:r>
        </a:p>
      </dsp:txBody>
      <dsp:txXfrm>
        <a:off x="2043139" y="846050"/>
        <a:ext cx="1400121" cy="678937"/>
      </dsp:txXfrm>
    </dsp:sp>
    <dsp:sp modelId="{33E69DFA-749C-4C2C-B7F1-DF980AFB975A}">
      <dsp:nvSpPr>
        <dsp:cNvPr id="0" name=""/>
        <dsp:cNvSpPr/>
      </dsp:nvSpPr>
      <dsp:spPr>
        <a:xfrm rot="19457599">
          <a:off x="3397601" y="957898"/>
          <a:ext cx="710512" cy="40561"/>
        </a:xfrm>
        <a:custGeom>
          <a:avLst/>
          <a:gdLst/>
          <a:ahLst/>
          <a:cxnLst/>
          <a:rect l="0" t="0" r="0" b="0"/>
          <a:pathLst>
            <a:path>
              <a:moveTo>
                <a:pt x="0" y="20280"/>
              </a:moveTo>
              <a:lnTo>
                <a:pt x="710512" y="20280"/>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735094" y="960416"/>
        <a:ext cx="35525" cy="35525"/>
      </dsp:txXfrm>
    </dsp:sp>
    <dsp:sp modelId="{B61D5C3E-27EA-42FF-AE11-152D1A1A7B2A}">
      <dsp:nvSpPr>
        <dsp:cNvPr id="0" name=""/>
        <dsp:cNvSpPr/>
      </dsp:nvSpPr>
      <dsp:spPr>
        <a:xfrm>
          <a:off x="4041330" y="410246"/>
          <a:ext cx="1442367" cy="721183"/>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ΠΑΠΠΟΥΣ</a:t>
          </a:r>
        </a:p>
      </dsp:txBody>
      <dsp:txXfrm>
        <a:off x="4062453" y="431369"/>
        <a:ext cx="1400121" cy="678937"/>
      </dsp:txXfrm>
    </dsp:sp>
    <dsp:sp modelId="{1408E641-5593-4E02-A8CA-CE1D873DB792}">
      <dsp:nvSpPr>
        <dsp:cNvPr id="0" name=""/>
        <dsp:cNvSpPr/>
      </dsp:nvSpPr>
      <dsp:spPr>
        <a:xfrm rot="2142401">
          <a:off x="3397601" y="1372578"/>
          <a:ext cx="710512" cy="40561"/>
        </a:xfrm>
        <a:custGeom>
          <a:avLst/>
          <a:gdLst/>
          <a:ahLst/>
          <a:cxnLst/>
          <a:rect l="0" t="0" r="0" b="0"/>
          <a:pathLst>
            <a:path>
              <a:moveTo>
                <a:pt x="0" y="20280"/>
              </a:moveTo>
              <a:lnTo>
                <a:pt x="710512" y="20280"/>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735094" y="1375096"/>
        <a:ext cx="35525" cy="35525"/>
      </dsp:txXfrm>
    </dsp:sp>
    <dsp:sp modelId="{0AEADD49-898F-477B-85B4-9E5D9826DE5E}">
      <dsp:nvSpPr>
        <dsp:cNvPr id="0" name=""/>
        <dsp:cNvSpPr/>
      </dsp:nvSpPr>
      <dsp:spPr>
        <a:xfrm>
          <a:off x="4041330" y="1239608"/>
          <a:ext cx="1442367" cy="721183"/>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ΓΙΑΓΙΑ</a:t>
          </a:r>
        </a:p>
      </dsp:txBody>
      <dsp:txXfrm>
        <a:off x="4062453" y="1260731"/>
        <a:ext cx="1400121" cy="678937"/>
      </dsp:txXfrm>
    </dsp:sp>
    <dsp:sp modelId="{D4A57EAC-C1A8-482A-8EC6-A0A494F1AA10}">
      <dsp:nvSpPr>
        <dsp:cNvPr id="0" name=""/>
        <dsp:cNvSpPr/>
      </dsp:nvSpPr>
      <dsp:spPr>
        <a:xfrm rot="2829178">
          <a:off x="1309343" y="2098270"/>
          <a:ext cx="848397" cy="40561"/>
        </a:xfrm>
        <a:custGeom>
          <a:avLst/>
          <a:gdLst/>
          <a:ahLst/>
          <a:cxnLst/>
          <a:rect l="0" t="0" r="0" b="0"/>
          <a:pathLst>
            <a:path>
              <a:moveTo>
                <a:pt x="0" y="20280"/>
              </a:moveTo>
              <a:lnTo>
                <a:pt x="848397" y="20280"/>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712332" y="2097340"/>
        <a:ext cx="42419" cy="42419"/>
      </dsp:txXfrm>
    </dsp:sp>
    <dsp:sp modelId="{A6E9463A-0B1E-4643-A6C5-5B0AFCDF29D9}">
      <dsp:nvSpPr>
        <dsp:cNvPr id="0" name=""/>
        <dsp:cNvSpPr/>
      </dsp:nvSpPr>
      <dsp:spPr>
        <a:xfrm>
          <a:off x="2022016" y="2068969"/>
          <a:ext cx="1442367" cy="721183"/>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ΜΠΑΜΠΑΣ</a:t>
          </a:r>
        </a:p>
      </dsp:txBody>
      <dsp:txXfrm>
        <a:off x="2043139" y="2090092"/>
        <a:ext cx="1400121" cy="678937"/>
      </dsp:txXfrm>
    </dsp:sp>
    <dsp:sp modelId="{62700A3A-2AC3-440A-AE4E-7B4F38C2055C}">
      <dsp:nvSpPr>
        <dsp:cNvPr id="0" name=""/>
        <dsp:cNvSpPr/>
      </dsp:nvSpPr>
      <dsp:spPr>
        <a:xfrm>
          <a:off x="3464383" y="2409280"/>
          <a:ext cx="576947" cy="40561"/>
        </a:xfrm>
        <a:custGeom>
          <a:avLst/>
          <a:gdLst/>
          <a:ahLst/>
          <a:cxnLst/>
          <a:rect l="0" t="0" r="0" b="0"/>
          <a:pathLst>
            <a:path>
              <a:moveTo>
                <a:pt x="0" y="20280"/>
              </a:moveTo>
              <a:lnTo>
                <a:pt x="576947" y="20280"/>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738433" y="2415137"/>
        <a:ext cx="28847" cy="28847"/>
      </dsp:txXfrm>
    </dsp:sp>
    <dsp:sp modelId="{532FB91D-447E-4746-B0E5-4DBDFDE690A9}">
      <dsp:nvSpPr>
        <dsp:cNvPr id="0" name=""/>
        <dsp:cNvSpPr/>
      </dsp:nvSpPr>
      <dsp:spPr>
        <a:xfrm>
          <a:off x="4041330" y="2068969"/>
          <a:ext cx="1442367" cy="721183"/>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ΓΙΑΓΙΑ</a:t>
          </a:r>
        </a:p>
      </dsp:txBody>
      <dsp:txXfrm>
        <a:off x="4062453" y="2090092"/>
        <a:ext cx="1400121" cy="67893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24091ED72B41BD96CDD2B5DDCCC777"/>
        <w:category>
          <w:name w:val="Γενικά"/>
          <w:gallery w:val="placeholder"/>
        </w:category>
        <w:types>
          <w:type w:val="bbPlcHdr"/>
        </w:types>
        <w:behaviors>
          <w:behavior w:val="content"/>
        </w:behaviors>
        <w:guid w:val="{1107E44F-28B8-4A46-A74A-8FC90C30E72C}"/>
      </w:docPartPr>
      <w:docPartBody>
        <w:p w:rsidR="00764A47" w:rsidRDefault="00551915" w:rsidP="00551915">
          <w:pPr>
            <w:pStyle w:val="6924091ED72B41BD96CDD2B5DDCCC777"/>
          </w:pPr>
          <w:r>
            <w:rPr>
              <w:rFonts w:asciiTheme="majorHAnsi" w:eastAsiaTheme="majorEastAsia" w:hAnsiTheme="majorHAnsi" w:cstheme="majorBidi"/>
              <w:b/>
              <w:bCs/>
              <w:color w:val="4F81BD" w:themeColor="accent1"/>
              <w:sz w:val="48"/>
              <w:szCs w:val="48"/>
            </w:rPr>
            <w:t>[Τίτλος εγγράφου]</w:t>
          </w:r>
        </w:p>
      </w:docPartBody>
    </w:docPart>
    <w:docPart>
      <w:docPartPr>
        <w:name w:val="D08D80BAC5D0406C90288A3AC235FBB4"/>
        <w:category>
          <w:name w:val="Γενικά"/>
          <w:gallery w:val="placeholder"/>
        </w:category>
        <w:types>
          <w:type w:val="bbPlcHdr"/>
        </w:types>
        <w:behaviors>
          <w:behavior w:val="content"/>
        </w:behaviors>
        <w:guid w:val="{1CFC75FF-52A0-4E85-97C1-B9C202EABB66}"/>
      </w:docPartPr>
      <w:docPartBody>
        <w:p w:rsidR="00764A47" w:rsidRDefault="00551915" w:rsidP="00551915">
          <w:pPr>
            <w:pStyle w:val="D08D80BAC5D0406C90288A3AC235FBB4"/>
          </w:pPr>
          <w:r>
            <w:rPr>
              <w:b/>
              <w:bCs/>
            </w:rPr>
            <w:t>[Πληκτρολογήστε το όνομα του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15"/>
    <w:rsid w:val="00551915"/>
    <w:rsid w:val="00764A47"/>
    <w:rsid w:val="00CB65F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8C4CB4880D4EA78DD3A47CE940BA75">
    <w:name w:val="718C4CB4880D4EA78DD3A47CE940BA75"/>
    <w:rsid w:val="00551915"/>
  </w:style>
  <w:style w:type="paragraph" w:customStyle="1" w:styleId="A19898EFF43D4FA5875156639C5B7EBC">
    <w:name w:val="A19898EFF43D4FA5875156639C5B7EBC"/>
    <w:rsid w:val="00551915"/>
  </w:style>
  <w:style w:type="paragraph" w:customStyle="1" w:styleId="C2A61ECDD7B94344B05E5EAA88B48552">
    <w:name w:val="C2A61ECDD7B94344B05E5EAA88B48552"/>
    <w:rsid w:val="00551915"/>
  </w:style>
  <w:style w:type="paragraph" w:customStyle="1" w:styleId="9F4281E312254B7CB6F1ED8CBFD63D09">
    <w:name w:val="9F4281E312254B7CB6F1ED8CBFD63D09"/>
    <w:rsid w:val="00551915"/>
  </w:style>
  <w:style w:type="paragraph" w:customStyle="1" w:styleId="6E06B2C9074543CE9F2092B0051E0684">
    <w:name w:val="6E06B2C9074543CE9F2092B0051E0684"/>
    <w:rsid w:val="00551915"/>
  </w:style>
  <w:style w:type="paragraph" w:customStyle="1" w:styleId="6C98BB649FF747188DA51895C2E01A04">
    <w:name w:val="6C98BB649FF747188DA51895C2E01A04"/>
    <w:rsid w:val="00551915"/>
  </w:style>
  <w:style w:type="paragraph" w:customStyle="1" w:styleId="609E6B8F7AF34CC9B2E22AFC5E6387BB">
    <w:name w:val="609E6B8F7AF34CC9B2E22AFC5E6387BB"/>
    <w:rsid w:val="00551915"/>
  </w:style>
  <w:style w:type="paragraph" w:customStyle="1" w:styleId="8A5E0F25824A49BA8DBEE612B3D20438">
    <w:name w:val="8A5E0F25824A49BA8DBEE612B3D20438"/>
    <w:rsid w:val="00551915"/>
  </w:style>
  <w:style w:type="paragraph" w:customStyle="1" w:styleId="52526C58F3EF4C89AF44DF44090351DD">
    <w:name w:val="52526C58F3EF4C89AF44DF44090351DD"/>
    <w:rsid w:val="00551915"/>
  </w:style>
  <w:style w:type="paragraph" w:customStyle="1" w:styleId="7C405A28BBEE45679E969B2DDF0AE9DB">
    <w:name w:val="7C405A28BBEE45679E969B2DDF0AE9DB"/>
    <w:rsid w:val="00551915"/>
  </w:style>
  <w:style w:type="paragraph" w:customStyle="1" w:styleId="15A9774AB04B44AFB3F356E1809267FA">
    <w:name w:val="15A9774AB04B44AFB3F356E1809267FA"/>
    <w:rsid w:val="00551915"/>
  </w:style>
  <w:style w:type="paragraph" w:customStyle="1" w:styleId="5230D1C9E795449C95BC8FCEEA38268C">
    <w:name w:val="5230D1C9E795449C95BC8FCEEA38268C"/>
    <w:rsid w:val="00551915"/>
  </w:style>
  <w:style w:type="paragraph" w:customStyle="1" w:styleId="6924091ED72B41BD96CDD2B5DDCCC777">
    <w:name w:val="6924091ED72B41BD96CDD2B5DDCCC777"/>
    <w:rsid w:val="00551915"/>
  </w:style>
  <w:style w:type="paragraph" w:customStyle="1" w:styleId="87AEEEF6464B470A85AB30183E7F2475">
    <w:name w:val="87AEEEF6464B470A85AB30183E7F2475"/>
    <w:rsid w:val="00551915"/>
  </w:style>
  <w:style w:type="paragraph" w:customStyle="1" w:styleId="6E88C04CDE434C01BB137D540403F4C0">
    <w:name w:val="6E88C04CDE434C01BB137D540403F4C0"/>
    <w:rsid w:val="00551915"/>
  </w:style>
  <w:style w:type="paragraph" w:customStyle="1" w:styleId="D08D80BAC5D0406C90288A3AC235FBB4">
    <w:name w:val="D08D80BAC5D0406C90288A3AC235FBB4"/>
    <w:rsid w:val="00551915"/>
  </w:style>
  <w:style w:type="paragraph" w:customStyle="1" w:styleId="5DD96295A1224CCDB78CFC720C79E93D">
    <w:name w:val="5DD96295A1224CCDB78CFC720C79E93D"/>
    <w:rsid w:val="0055191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8C4CB4880D4EA78DD3A47CE940BA75">
    <w:name w:val="718C4CB4880D4EA78DD3A47CE940BA75"/>
    <w:rsid w:val="00551915"/>
  </w:style>
  <w:style w:type="paragraph" w:customStyle="1" w:styleId="A19898EFF43D4FA5875156639C5B7EBC">
    <w:name w:val="A19898EFF43D4FA5875156639C5B7EBC"/>
    <w:rsid w:val="00551915"/>
  </w:style>
  <w:style w:type="paragraph" w:customStyle="1" w:styleId="C2A61ECDD7B94344B05E5EAA88B48552">
    <w:name w:val="C2A61ECDD7B94344B05E5EAA88B48552"/>
    <w:rsid w:val="00551915"/>
  </w:style>
  <w:style w:type="paragraph" w:customStyle="1" w:styleId="9F4281E312254B7CB6F1ED8CBFD63D09">
    <w:name w:val="9F4281E312254B7CB6F1ED8CBFD63D09"/>
    <w:rsid w:val="00551915"/>
  </w:style>
  <w:style w:type="paragraph" w:customStyle="1" w:styleId="6E06B2C9074543CE9F2092B0051E0684">
    <w:name w:val="6E06B2C9074543CE9F2092B0051E0684"/>
    <w:rsid w:val="00551915"/>
  </w:style>
  <w:style w:type="paragraph" w:customStyle="1" w:styleId="6C98BB649FF747188DA51895C2E01A04">
    <w:name w:val="6C98BB649FF747188DA51895C2E01A04"/>
    <w:rsid w:val="00551915"/>
  </w:style>
  <w:style w:type="paragraph" w:customStyle="1" w:styleId="609E6B8F7AF34CC9B2E22AFC5E6387BB">
    <w:name w:val="609E6B8F7AF34CC9B2E22AFC5E6387BB"/>
    <w:rsid w:val="00551915"/>
  </w:style>
  <w:style w:type="paragraph" w:customStyle="1" w:styleId="8A5E0F25824A49BA8DBEE612B3D20438">
    <w:name w:val="8A5E0F25824A49BA8DBEE612B3D20438"/>
    <w:rsid w:val="00551915"/>
  </w:style>
  <w:style w:type="paragraph" w:customStyle="1" w:styleId="52526C58F3EF4C89AF44DF44090351DD">
    <w:name w:val="52526C58F3EF4C89AF44DF44090351DD"/>
    <w:rsid w:val="00551915"/>
  </w:style>
  <w:style w:type="paragraph" w:customStyle="1" w:styleId="7C405A28BBEE45679E969B2DDF0AE9DB">
    <w:name w:val="7C405A28BBEE45679E969B2DDF0AE9DB"/>
    <w:rsid w:val="00551915"/>
  </w:style>
  <w:style w:type="paragraph" w:customStyle="1" w:styleId="15A9774AB04B44AFB3F356E1809267FA">
    <w:name w:val="15A9774AB04B44AFB3F356E1809267FA"/>
    <w:rsid w:val="00551915"/>
  </w:style>
  <w:style w:type="paragraph" w:customStyle="1" w:styleId="5230D1C9E795449C95BC8FCEEA38268C">
    <w:name w:val="5230D1C9E795449C95BC8FCEEA38268C"/>
    <w:rsid w:val="00551915"/>
  </w:style>
  <w:style w:type="paragraph" w:customStyle="1" w:styleId="6924091ED72B41BD96CDD2B5DDCCC777">
    <w:name w:val="6924091ED72B41BD96CDD2B5DDCCC777"/>
    <w:rsid w:val="00551915"/>
  </w:style>
  <w:style w:type="paragraph" w:customStyle="1" w:styleId="87AEEEF6464B470A85AB30183E7F2475">
    <w:name w:val="87AEEEF6464B470A85AB30183E7F2475"/>
    <w:rsid w:val="00551915"/>
  </w:style>
  <w:style w:type="paragraph" w:customStyle="1" w:styleId="6E88C04CDE434C01BB137D540403F4C0">
    <w:name w:val="6E88C04CDE434C01BB137D540403F4C0"/>
    <w:rsid w:val="00551915"/>
  </w:style>
  <w:style w:type="paragraph" w:customStyle="1" w:styleId="D08D80BAC5D0406C90288A3AC235FBB4">
    <w:name w:val="D08D80BAC5D0406C90288A3AC235FBB4"/>
    <w:rsid w:val="00551915"/>
  </w:style>
  <w:style w:type="paragraph" w:customStyle="1" w:styleId="5DD96295A1224CCDB78CFC720C79E93D">
    <w:name w:val="5DD96295A1224CCDB78CFC720C79E93D"/>
    <w:rsid w:val="005519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9D784F-DFD3-4805-87E1-5774DC80A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3107</Words>
  <Characters>16783</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ΕΡΓΑΣΙΑ ΠΛΗΡΟΦΟΡΙΚΗΣ</dc:title>
  <dc:creator>ΜΙΝΤΗΣ ΕΥΑΓΓΕΛΟΣ</dc:creator>
  <cp:lastModifiedBy>User</cp:lastModifiedBy>
  <cp:revision>74</cp:revision>
  <dcterms:created xsi:type="dcterms:W3CDTF">2018-03-26T12:27:00Z</dcterms:created>
  <dcterms:modified xsi:type="dcterms:W3CDTF">2018-03-27T12:20:00Z</dcterms:modified>
</cp:coreProperties>
</file>